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06A6B" w14:textId="47958A04" w:rsidR="0019078F" w:rsidRPr="007D4BBB" w:rsidRDefault="0019078F" w:rsidP="007D4BBB">
      <w:p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  <w:b/>
        </w:rPr>
        <w:t>PI Name:</w:t>
      </w:r>
      <w:r w:rsidRPr="007D4BBB">
        <w:rPr>
          <w:rFonts w:ascii="Times New Roman" w:hAnsi="Times New Roman" w:cs="Times New Roman"/>
        </w:rPr>
        <w:t xml:space="preserve"> Robert M. Rioux</w:t>
      </w:r>
      <w:r w:rsidR="007D4BBB" w:rsidRPr="007D4BBB">
        <w:rPr>
          <w:rFonts w:ascii="Times New Roman" w:hAnsi="Times New Roman" w:cs="Times New Roman"/>
        </w:rPr>
        <w:t xml:space="preserve"> and Zhifeng Chen</w:t>
      </w:r>
    </w:p>
    <w:p w14:paraId="750F66CF" w14:textId="77777777" w:rsidR="0019078F" w:rsidRPr="007D4BBB" w:rsidRDefault="0019078F" w:rsidP="007D4BBB">
      <w:pPr>
        <w:jc w:val="both"/>
        <w:rPr>
          <w:rFonts w:ascii="Times New Roman" w:hAnsi="Times New Roman" w:cs="Times New Roman"/>
        </w:rPr>
      </w:pPr>
    </w:p>
    <w:p w14:paraId="6AE7FF2B" w14:textId="6A82529F" w:rsidR="0019078F" w:rsidRPr="007D4BBB" w:rsidRDefault="0019078F" w:rsidP="007D4BBB">
      <w:pPr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D4BBB">
        <w:rPr>
          <w:rFonts w:ascii="Times New Roman" w:hAnsi="Times New Roman" w:cs="Times New Roman"/>
          <w:b/>
        </w:rPr>
        <w:t xml:space="preserve">Science Education Title: </w:t>
      </w:r>
      <w:r w:rsidR="0074577B" w:rsidRPr="007D4BBB">
        <w:rPr>
          <w:rFonts w:ascii="Times New Roman" w:hAnsi="Times New Roman" w:cs="Times New Roman"/>
        </w:rPr>
        <w:t xml:space="preserve">Decontamination </w:t>
      </w:r>
      <w:r w:rsidR="00152CAB" w:rsidRPr="007D4BBB">
        <w:rPr>
          <w:rFonts w:ascii="Times New Roman" w:hAnsi="Times New Roman" w:cs="Times New Roman"/>
        </w:rPr>
        <w:t xml:space="preserve">for </w:t>
      </w:r>
      <w:r w:rsidR="00BA5263">
        <w:rPr>
          <w:rFonts w:ascii="Times New Roman" w:hAnsi="Times New Roman" w:cs="Times New Roman"/>
        </w:rPr>
        <w:t>L</w:t>
      </w:r>
      <w:r w:rsidR="00152CAB" w:rsidRPr="007D4BBB">
        <w:rPr>
          <w:rFonts w:ascii="Times New Roman" w:hAnsi="Times New Roman" w:cs="Times New Roman"/>
        </w:rPr>
        <w:t xml:space="preserve">aboratory </w:t>
      </w:r>
      <w:r w:rsidR="00BA5263">
        <w:rPr>
          <w:rFonts w:ascii="Times New Roman" w:hAnsi="Times New Roman" w:cs="Times New Roman"/>
        </w:rPr>
        <w:t>B</w:t>
      </w:r>
      <w:r w:rsidR="00152CAB" w:rsidRPr="007D4BBB">
        <w:rPr>
          <w:rFonts w:ascii="Times New Roman" w:hAnsi="Times New Roman" w:cs="Times New Roman"/>
        </w:rPr>
        <w:t>iosafety</w:t>
      </w:r>
    </w:p>
    <w:p w14:paraId="61350B15" w14:textId="77777777" w:rsidR="0019078F" w:rsidRPr="007D4BBB" w:rsidRDefault="0019078F" w:rsidP="007D4BBB">
      <w:pPr>
        <w:jc w:val="both"/>
        <w:rPr>
          <w:rFonts w:ascii="Times New Roman" w:hAnsi="Times New Roman" w:cs="Times New Roman"/>
        </w:rPr>
      </w:pPr>
    </w:p>
    <w:p w14:paraId="2377798E" w14:textId="77777777" w:rsidR="00BA5263" w:rsidRDefault="0019078F" w:rsidP="007D4BBB">
      <w:p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  <w:b/>
        </w:rPr>
        <w:t>Overview</w:t>
      </w:r>
      <w:r w:rsidRPr="007D4BBB">
        <w:rPr>
          <w:rFonts w:ascii="Times New Roman" w:hAnsi="Times New Roman" w:cs="Times New Roman"/>
        </w:rPr>
        <w:t>:</w:t>
      </w:r>
    </w:p>
    <w:p w14:paraId="4AF70536" w14:textId="204DE0DE" w:rsidR="0019078F" w:rsidRPr="007D4BBB" w:rsidRDefault="00152CAB" w:rsidP="007D4BBB">
      <w:p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Decontamination is essential for laboratory biosafety</w:t>
      </w:r>
      <w:r w:rsidR="00BA5263">
        <w:rPr>
          <w:rFonts w:ascii="Times New Roman" w:hAnsi="Times New Roman" w:cs="Times New Roman"/>
        </w:rPr>
        <w:t>, as</w:t>
      </w:r>
      <w:r w:rsidRPr="007D4BBB">
        <w:rPr>
          <w:rFonts w:ascii="Times New Roman" w:hAnsi="Times New Roman" w:cs="Times New Roman"/>
        </w:rPr>
        <w:t xml:space="preserve"> the </w:t>
      </w:r>
      <w:r w:rsidR="00E724E8" w:rsidRPr="007D4BBB">
        <w:rPr>
          <w:rFonts w:ascii="Times New Roman" w:hAnsi="Times New Roman" w:cs="Times New Roman"/>
        </w:rPr>
        <w:t>accumulation of microbial contamination in the lab</w:t>
      </w:r>
      <w:r w:rsidR="007D4BBB">
        <w:rPr>
          <w:rFonts w:ascii="Times New Roman" w:hAnsi="Times New Roman" w:cs="Times New Roman"/>
        </w:rPr>
        <w:t>oratory</w:t>
      </w:r>
      <w:r w:rsidR="00E724E8" w:rsidRPr="007D4BBB">
        <w:rPr>
          <w:rFonts w:ascii="Times New Roman" w:hAnsi="Times New Roman" w:cs="Times New Roman"/>
        </w:rPr>
        <w:t xml:space="preserve"> </w:t>
      </w:r>
      <w:r w:rsidR="00BA5263">
        <w:rPr>
          <w:rFonts w:ascii="Times New Roman" w:hAnsi="Times New Roman" w:cs="Times New Roman"/>
        </w:rPr>
        <w:t>can</w:t>
      </w:r>
      <w:r w:rsidR="00BA5263" w:rsidRPr="007D4BBB">
        <w:rPr>
          <w:rFonts w:ascii="Times New Roman" w:hAnsi="Times New Roman" w:cs="Times New Roman"/>
        </w:rPr>
        <w:t xml:space="preserve"> </w:t>
      </w:r>
      <w:r w:rsidR="00E724E8" w:rsidRPr="007D4BBB">
        <w:rPr>
          <w:rFonts w:ascii="Times New Roman" w:hAnsi="Times New Roman" w:cs="Times New Roman"/>
        </w:rPr>
        <w:t xml:space="preserve">lead to </w:t>
      </w:r>
      <w:r w:rsidR="00BA5263">
        <w:rPr>
          <w:rFonts w:ascii="Times New Roman" w:hAnsi="Times New Roman" w:cs="Times New Roman"/>
        </w:rPr>
        <w:t>the</w:t>
      </w:r>
      <w:r w:rsidR="00BA5263" w:rsidRPr="007D4BBB">
        <w:rPr>
          <w:rFonts w:ascii="Times New Roman" w:hAnsi="Times New Roman" w:cs="Times New Roman"/>
        </w:rPr>
        <w:t xml:space="preserve"> </w:t>
      </w:r>
      <w:r w:rsidR="00E724E8" w:rsidRPr="007D4BBB">
        <w:rPr>
          <w:rFonts w:ascii="Times New Roman" w:hAnsi="Times New Roman" w:cs="Times New Roman"/>
        </w:rPr>
        <w:t>transmission</w:t>
      </w:r>
      <w:r w:rsidR="00BA5263">
        <w:rPr>
          <w:rFonts w:ascii="Times New Roman" w:hAnsi="Times New Roman" w:cs="Times New Roman"/>
        </w:rPr>
        <w:t xml:space="preserve"> of </w:t>
      </w:r>
      <w:r w:rsidR="0068631C">
        <w:rPr>
          <w:rFonts w:ascii="Times New Roman" w:hAnsi="Times New Roman" w:cs="Times New Roman"/>
        </w:rPr>
        <w:t>disease</w:t>
      </w:r>
      <w:r w:rsidR="00E724E8" w:rsidRPr="007D4BBB">
        <w:rPr>
          <w:rFonts w:ascii="Times New Roman" w:hAnsi="Times New Roman" w:cs="Times New Roman"/>
        </w:rPr>
        <w:t>.</w:t>
      </w:r>
      <w:r w:rsidR="00BA5263">
        <w:rPr>
          <w:rFonts w:ascii="Times New Roman" w:hAnsi="Times New Roman" w:cs="Times New Roman"/>
        </w:rPr>
        <w:t xml:space="preserve"> </w:t>
      </w:r>
      <w:r w:rsidR="00E724E8" w:rsidRPr="007D4BBB">
        <w:rPr>
          <w:rFonts w:ascii="Times New Roman" w:hAnsi="Times New Roman" w:cs="Times New Roman"/>
        </w:rPr>
        <w:t xml:space="preserve">Depending on the degree of decontamination, it can be classified </w:t>
      </w:r>
      <w:r w:rsidR="007D4BBB">
        <w:rPr>
          <w:rFonts w:ascii="Times New Roman" w:hAnsi="Times New Roman" w:cs="Times New Roman"/>
        </w:rPr>
        <w:t>as requiring disinfection</w:t>
      </w:r>
      <w:r w:rsidR="00E724E8" w:rsidRPr="007D4BBB">
        <w:rPr>
          <w:rFonts w:ascii="Times New Roman" w:hAnsi="Times New Roman" w:cs="Times New Roman"/>
        </w:rPr>
        <w:t xml:space="preserve"> </w:t>
      </w:r>
      <w:r w:rsidR="007D4BBB">
        <w:rPr>
          <w:rFonts w:ascii="Times New Roman" w:hAnsi="Times New Roman" w:cs="Times New Roman"/>
        </w:rPr>
        <w:t>or</w:t>
      </w:r>
      <w:r w:rsidR="00E724E8" w:rsidRPr="007D4BBB">
        <w:rPr>
          <w:rFonts w:ascii="Times New Roman" w:hAnsi="Times New Roman" w:cs="Times New Roman"/>
        </w:rPr>
        <w:t xml:space="preserve"> sterilization.</w:t>
      </w:r>
      <w:r w:rsidR="00BA5263">
        <w:rPr>
          <w:rFonts w:ascii="Times New Roman" w:hAnsi="Times New Roman" w:cs="Times New Roman"/>
        </w:rPr>
        <w:t xml:space="preserve"> </w:t>
      </w:r>
      <w:r w:rsidR="00E724E8" w:rsidRPr="007D4BBB">
        <w:rPr>
          <w:rFonts w:ascii="Times New Roman" w:hAnsi="Times New Roman" w:cs="Times New Roman"/>
        </w:rPr>
        <w:t>Disinfections aim to eliminate all pathogeni</w:t>
      </w:r>
      <w:r w:rsidR="007D4BBB">
        <w:rPr>
          <w:rFonts w:ascii="Times New Roman" w:hAnsi="Times New Roman" w:cs="Times New Roman"/>
        </w:rPr>
        <w:t>c microorganisms with exception</w:t>
      </w:r>
      <w:r w:rsidR="00E724E8" w:rsidRPr="007D4BBB">
        <w:rPr>
          <w:rFonts w:ascii="Times New Roman" w:hAnsi="Times New Roman" w:cs="Times New Roman"/>
        </w:rPr>
        <w:t xml:space="preserve"> for bacterial spores on lab surfaces or equipment</w:t>
      </w:r>
      <w:r w:rsidR="0068631C">
        <w:rPr>
          <w:rFonts w:ascii="Times New Roman" w:hAnsi="Times New Roman" w:cs="Times New Roman"/>
        </w:rPr>
        <w:t>. S</w:t>
      </w:r>
      <w:r w:rsidR="00E724E8" w:rsidRPr="007D4BBB">
        <w:rPr>
          <w:rFonts w:ascii="Times New Roman" w:hAnsi="Times New Roman" w:cs="Times New Roman"/>
        </w:rPr>
        <w:t>terilization</w:t>
      </w:r>
      <w:r w:rsidR="0068631C">
        <w:rPr>
          <w:rFonts w:ascii="Times New Roman" w:hAnsi="Times New Roman" w:cs="Times New Roman"/>
        </w:rPr>
        <w:t>, on the other hand,</w:t>
      </w:r>
      <w:r w:rsidR="00E724E8" w:rsidRPr="007D4BBB">
        <w:rPr>
          <w:rFonts w:ascii="Times New Roman" w:hAnsi="Times New Roman" w:cs="Times New Roman"/>
        </w:rPr>
        <w:t xml:space="preserve"> eliminate</w:t>
      </w:r>
      <w:r w:rsidR="007D4BBB">
        <w:rPr>
          <w:rFonts w:ascii="Times New Roman" w:hAnsi="Times New Roman" w:cs="Times New Roman"/>
        </w:rPr>
        <w:t>s</w:t>
      </w:r>
      <w:r w:rsidR="00E724E8" w:rsidRPr="007D4BBB">
        <w:rPr>
          <w:rFonts w:ascii="Times New Roman" w:hAnsi="Times New Roman" w:cs="Times New Roman"/>
        </w:rPr>
        <w:t xml:space="preserve"> all microbial life</w:t>
      </w:r>
      <w:r w:rsidR="0074577B" w:rsidRPr="007D4BBB">
        <w:rPr>
          <w:rFonts w:ascii="Times New Roman" w:hAnsi="Times New Roman" w:cs="Times New Roman"/>
        </w:rPr>
        <w:t>.</w:t>
      </w:r>
      <w:r w:rsidR="00BA5263">
        <w:rPr>
          <w:rFonts w:ascii="Times New Roman" w:hAnsi="Times New Roman" w:cs="Times New Roman"/>
        </w:rPr>
        <w:t xml:space="preserve"> </w:t>
      </w:r>
      <w:r w:rsidR="00C04E93">
        <w:rPr>
          <w:rFonts w:ascii="Times New Roman" w:hAnsi="Times New Roman" w:cs="Times New Roman"/>
        </w:rPr>
        <w:t>D</w:t>
      </w:r>
      <w:r w:rsidR="00C04E93" w:rsidRPr="007D4BBB">
        <w:rPr>
          <w:rFonts w:ascii="Times New Roman" w:hAnsi="Times New Roman" w:cs="Times New Roman"/>
        </w:rPr>
        <w:t xml:space="preserve">ifferent methods are available </w:t>
      </w:r>
      <w:r w:rsidR="00C04E93">
        <w:rPr>
          <w:rFonts w:ascii="Times New Roman" w:hAnsi="Times New Roman" w:cs="Times New Roman"/>
        </w:rPr>
        <w:t>which include</w:t>
      </w:r>
      <w:r w:rsidR="00C04E93" w:rsidRPr="007D4BBB">
        <w:rPr>
          <w:rFonts w:ascii="Times New Roman" w:hAnsi="Times New Roman" w:cs="Times New Roman"/>
        </w:rPr>
        <w:t xml:space="preserve"> chemicals, heat</w:t>
      </w:r>
      <w:r w:rsidR="00C04E93">
        <w:rPr>
          <w:rFonts w:ascii="Times New Roman" w:hAnsi="Times New Roman" w:cs="Times New Roman"/>
        </w:rPr>
        <w:t>,</w:t>
      </w:r>
      <w:r w:rsidR="00C04E93" w:rsidRPr="007D4BBB">
        <w:rPr>
          <w:rFonts w:ascii="Times New Roman" w:hAnsi="Times New Roman" w:cs="Times New Roman"/>
        </w:rPr>
        <w:t xml:space="preserve"> and radiation</w:t>
      </w:r>
      <w:r w:rsidR="00C04E93">
        <w:rPr>
          <w:rFonts w:ascii="Times New Roman" w:hAnsi="Times New Roman" w:cs="Times New Roman"/>
        </w:rPr>
        <w:t>,</w:t>
      </w:r>
      <w:r w:rsidR="00C04E93" w:rsidRPr="007D4BBB">
        <w:rPr>
          <w:rFonts w:ascii="Times New Roman" w:hAnsi="Times New Roman" w:cs="Times New Roman"/>
        </w:rPr>
        <w:t xml:space="preserve"> </w:t>
      </w:r>
      <w:r w:rsidR="00002DCB">
        <w:rPr>
          <w:rFonts w:ascii="Times New Roman" w:hAnsi="Times New Roman" w:cs="Times New Roman"/>
        </w:rPr>
        <w:t>and once again depend</w:t>
      </w:r>
      <w:r w:rsidR="0074577B" w:rsidRPr="007D4BBB">
        <w:rPr>
          <w:rFonts w:ascii="Times New Roman" w:hAnsi="Times New Roman" w:cs="Times New Roman"/>
        </w:rPr>
        <w:t xml:space="preserve"> on the degree of decontamination</w:t>
      </w:r>
      <w:r w:rsidR="0068631C">
        <w:rPr>
          <w:rFonts w:ascii="Times New Roman" w:hAnsi="Times New Roman" w:cs="Times New Roman"/>
        </w:rPr>
        <w:t>,</w:t>
      </w:r>
      <w:r w:rsidR="0074577B" w:rsidRPr="007D4BBB">
        <w:rPr>
          <w:rFonts w:ascii="Times New Roman" w:hAnsi="Times New Roman" w:cs="Times New Roman"/>
        </w:rPr>
        <w:t xml:space="preserve"> </w:t>
      </w:r>
      <w:r w:rsidR="00002DCB">
        <w:rPr>
          <w:rFonts w:ascii="Times New Roman" w:hAnsi="Times New Roman" w:cs="Times New Roman"/>
        </w:rPr>
        <w:t xml:space="preserve">as well as </w:t>
      </w:r>
      <w:r w:rsidR="007D4BBB">
        <w:rPr>
          <w:rFonts w:ascii="Times New Roman" w:hAnsi="Times New Roman" w:cs="Times New Roman"/>
        </w:rPr>
        <w:t>concentration</w:t>
      </w:r>
      <w:r w:rsidR="0074577B" w:rsidRPr="007D4BBB">
        <w:rPr>
          <w:rFonts w:ascii="Times New Roman" w:hAnsi="Times New Roman" w:cs="Times New Roman"/>
        </w:rPr>
        <w:t xml:space="preserve"> of </w:t>
      </w:r>
      <w:r w:rsidR="007D4BBB">
        <w:rPr>
          <w:rFonts w:ascii="Times New Roman" w:hAnsi="Times New Roman" w:cs="Times New Roman"/>
        </w:rPr>
        <w:t xml:space="preserve">the </w:t>
      </w:r>
      <w:r w:rsidR="0074577B" w:rsidRPr="007D4BBB">
        <w:rPr>
          <w:rFonts w:ascii="Times New Roman" w:hAnsi="Times New Roman" w:cs="Times New Roman"/>
        </w:rPr>
        <w:t>contaminating microorganisms, presence of organic matter</w:t>
      </w:r>
      <w:r w:rsidR="00002DCB">
        <w:rPr>
          <w:rFonts w:ascii="Times New Roman" w:hAnsi="Times New Roman" w:cs="Times New Roman"/>
        </w:rPr>
        <w:t>,</w:t>
      </w:r>
      <w:r w:rsidR="0074577B" w:rsidRPr="007D4BBB">
        <w:rPr>
          <w:rFonts w:ascii="Times New Roman" w:hAnsi="Times New Roman" w:cs="Times New Roman"/>
        </w:rPr>
        <w:t xml:space="preserve"> and type of equipment or surface to be cleaned.</w:t>
      </w:r>
      <w:r w:rsidR="00BA5263">
        <w:rPr>
          <w:rFonts w:ascii="Times New Roman" w:hAnsi="Times New Roman" w:cs="Times New Roman"/>
        </w:rPr>
        <w:t xml:space="preserve"> </w:t>
      </w:r>
      <w:r w:rsidR="0074577B" w:rsidRPr="007D4BBB">
        <w:rPr>
          <w:rFonts w:ascii="Times New Roman" w:hAnsi="Times New Roman" w:cs="Times New Roman"/>
        </w:rPr>
        <w:t xml:space="preserve">Each method has its </w:t>
      </w:r>
      <w:r w:rsidR="007D4BBB">
        <w:rPr>
          <w:rFonts w:ascii="Times New Roman" w:hAnsi="Times New Roman" w:cs="Times New Roman"/>
        </w:rPr>
        <w:t>advantage</w:t>
      </w:r>
      <w:r w:rsidR="00C04E93">
        <w:rPr>
          <w:rFonts w:ascii="Times New Roman" w:hAnsi="Times New Roman" w:cs="Times New Roman"/>
        </w:rPr>
        <w:t>s</w:t>
      </w:r>
      <w:r w:rsidR="0074577B" w:rsidRPr="007D4BBB">
        <w:rPr>
          <w:rFonts w:ascii="Times New Roman" w:hAnsi="Times New Roman" w:cs="Times New Roman"/>
        </w:rPr>
        <w:t xml:space="preserve"> and cautions </w:t>
      </w:r>
      <w:r w:rsidR="00002DCB">
        <w:rPr>
          <w:rFonts w:ascii="Times New Roman" w:hAnsi="Times New Roman" w:cs="Times New Roman"/>
        </w:rPr>
        <w:t xml:space="preserve">that </w:t>
      </w:r>
      <w:r w:rsidR="0074577B" w:rsidRPr="007D4BBB">
        <w:rPr>
          <w:rFonts w:ascii="Times New Roman" w:hAnsi="Times New Roman" w:cs="Times New Roman"/>
        </w:rPr>
        <w:t xml:space="preserve">need </w:t>
      </w:r>
      <w:r w:rsidR="007D4BBB">
        <w:rPr>
          <w:rFonts w:ascii="Times New Roman" w:hAnsi="Times New Roman" w:cs="Times New Roman"/>
        </w:rPr>
        <w:t>to be taken to avoid hazards.</w:t>
      </w:r>
    </w:p>
    <w:p w14:paraId="018FC7A1" w14:textId="77777777" w:rsidR="0019078F" w:rsidRPr="007D4BBB" w:rsidRDefault="0019078F" w:rsidP="007D4BBB">
      <w:pPr>
        <w:jc w:val="both"/>
        <w:rPr>
          <w:rFonts w:ascii="Times New Roman" w:hAnsi="Times New Roman" w:cs="Times New Roman"/>
        </w:rPr>
      </w:pPr>
    </w:p>
    <w:p w14:paraId="55A4294B" w14:textId="77777777" w:rsidR="00BA5263" w:rsidRDefault="0019078F" w:rsidP="007D4BBB">
      <w:p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  <w:b/>
        </w:rPr>
        <w:t>Principles</w:t>
      </w:r>
      <w:r w:rsidRPr="007D4BBB">
        <w:rPr>
          <w:rFonts w:ascii="Times New Roman" w:hAnsi="Times New Roman" w:cs="Times New Roman"/>
        </w:rPr>
        <w:t>:</w:t>
      </w:r>
    </w:p>
    <w:p w14:paraId="03EA2B42" w14:textId="4B611B0B" w:rsidR="0019078F" w:rsidRPr="007D4BBB" w:rsidRDefault="00F77155" w:rsidP="007D4BBB">
      <w:p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 xml:space="preserve">Be clear about the degree of decontamination that needs to be </w:t>
      </w:r>
      <w:r w:rsidR="007D4BBB">
        <w:rPr>
          <w:rFonts w:ascii="Times New Roman" w:hAnsi="Times New Roman" w:cs="Times New Roman"/>
        </w:rPr>
        <w:t>conducted</w:t>
      </w:r>
      <w:r w:rsidRPr="007D4BBB">
        <w:rPr>
          <w:rFonts w:ascii="Times New Roman" w:hAnsi="Times New Roman" w:cs="Times New Roman"/>
        </w:rPr>
        <w:t xml:space="preserve"> in the lab</w:t>
      </w:r>
      <w:r w:rsidR="007D4BBB">
        <w:rPr>
          <w:rFonts w:ascii="Times New Roman" w:hAnsi="Times New Roman" w:cs="Times New Roman"/>
        </w:rPr>
        <w:t>oratory</w:t>
      </w:r>
      <w:r w:rsidRPr="007D4BBB">
        <w:rPr>
          <w:rFonts w:ascii="Times New Roman" w:hAnsi="Times New Roman" w:cs="Times New Roman"/>
        </w:rPr>
        <w:t xml:space="preserve"> an</w:t>
      </w:r>
      <w:r w:rsidR="007D4BBB">
        <w:rPr>
          <w:rFonts w:ascii="Times New Roman" w:hAnsi="Times New Roman" w:cs="Times New Roman"/>
        </w:rPr>
        <w:t>d then inspect the type, concentration</w:t>
      </w:r>
      <w:r w:rsidR="000546D1">
        <w:rPr>
          <w:rFonts w:ascii="Times New Roman" w:hAnsi="Times New Roman" w:cs="Times New Roman"/>
        </w:rPr>
        <w:t>,</w:t>
      </w:r>
      <w:r w:rsidRPr="007D4BBB">
        <w:rPr>
          <w:rFonts w:ascii="Times New Roman" w:hAnsi="Times New Roman" w:cs="Times New Roman"/>
        </w:rPr>
        <w:t xml:space="preserve"> and location of microorganism present in the lab.</w:t>
      </w:r>
      <w:r w:rsidR="00BA5263">
        <w:rPr>
          <w:rFonts w:ascii="Times New Roman" w:hAnsi="Times New Roman" w:cs="Times New Roman"/>
        </w:rPr>
        <w:t xml:space="preserve"> </w:t>
      </w:r>
      <w:r w:rsidRPr="007D4BBB">
        <w:rPr>
          <w:rFonts w:ascii="Times New Roman" w:hAnsi="Times New Roman" w:cs="Times New Roman"/>
        </w:rPr>
        <w:t xml:space="preserve">With this information, choose the suitable methods depending </w:t>
      </w:r>
      <w:r w:rsidR="004F78B9" w:rsidRPr="007D4BBB">
        <w:rPr>
          <w:rFonts w:ascii="Times New Roman" w:hAnsi="Times New Roman" w:cs="Times New Roman"/>
        </w:rPr>
        <w:t xml:space="preserve">on the </w:t>
      </w:r>
      <w:r w:rsidR="007D4BBB">
        <w:rPr>
          <w:rFonts w:ascii="Times New Roman" w:hAnsi="Times New Roman" w:cs="Times New Roman"/>
        </w:rPr>
        <w:t>features</w:t>
      </w:r>
      <w:r w:rsidR="004F78B9" w:rsidRPr="007D4BBB">
        <w:rPr>
          <w:rFonts w:ascii="Times New Roman" w:hAnsi="Times New Roman" w:cs="Times New Roman"/>
        </w:rPr>
        <w:t xml:space="preserve"> of each method and </w:t>
      </w:r>
      <w:r w:rsidR="007D4BBB">
        <w:rPr>
          <w:rFonts w:ascii="Times New Roman" w:hAnsi="Times New Roman" w:cs="Times New Roman"/>
        </w:rPr>
        <w:t>determine the most appropriate plan to resolve contamination issues</w:t>
      </w:r>
      <w:r w:rsidR="004F78B9" w:rsidRPr="007D4BBB">
        <w:rPr>
          <w:rFonts w:ascii="Times New Roman" w:hAnsi="Times New Roman" w:cs="Times New Roman"/>
        </w:rPr>
        <w:t>.</w:t>
      </w:r>
      <w:r w:rsidR="00BA5263">
        <w:rPr>
          <w:rFonts w:ascii="Times New Roman" w:hAnsi="Times New Roman" w:cs="Times New Roman"/>
        </w:rPr>
        <w:t xml:space="preserve"> </w:t>
      </w:r>
      <w:r w:rsidR="007D4BBB">
        <w:rPr>
          <w:rFonts w:ascii="Times New Roman" w:hAnsi="Times New Roman" w:cs="Times New Roman"/>
        </w:rPr>
        <w:t>For example, if a chemical decontamination method is used</w:t>
      </w:r>
      <w:r w:rsidR="004F78B9" w:rsidRPr="007D4BBB">
        <w:rPr>
          <w:rFonts w:ascii="Times New Roman" w:hAnsi="Times New Roman" w:cs="Times New Roman"/>
        </w:rPr>
        <w:t xml:space="preserve">, </w:t>
      </w:r>
      <w:r w:rsidR="007D4BBB">
        <w:rPr>
          <w:rFonts w:ascii="Times New Roman" w:hAnsi="Times New Roman" w:cs="Times New Roman"/>
        </w:rPr>
        <w:t xml:space="preserve">a decision must be made regarding the appropriate </w:t>
      </w:r>
      <w:r w:rsidR="004F78B9" w:rsidRPr="007D4BBB">
        <w:rPr>
          <w:rFonts w:ascii="Times New Roman" w:hAnsi="Times New Roman" w:cs="Times New Roman"/>
        </w:rPr>
        <w:t xml:space="preserve">temperature and contact time </w:t>
      </w:r>
      <w:r w:rsidR="00C4228C">
        <w:rPr>
          <w:rFonts w:ascii="Times New Roman" w:hAnsi="Times New Roman" w:cs="Times New Roman"/>
        </w:rPr>
        <w:t>applied</w:t>
      </w:r>
      <w:r w:rsidR="004F78B9" w:rsidRPr="007D4BBB">
        <w:rPr>
          <w:rFonts w:ascii="Times New Roman" w:hAnsi="Times New Roman" w:cs="Times New Roman"/>
        </w:rPr>
        <w:t>.</w:t>
      </w:r>
      <w:r w:rsidR="00BA5263">
        <w:rPr>
          <w:rFonts w:ascii="Times New Roman" w:hAnsi="Times New Roman" w:cs="Times New Roman"/>
        </w:rPr>
        <w:t xml:space="preserve"> </w:t>
      </w:r>
      <w:r w:rsidR="004F78B9" w:rsidRPr="007D4BBB">
        <w:rPr>
          <w:rFonts w:ascii="Times New Roman" w:hAnsi="Times New Roman" w:cs="Times New Roman"/>
        </w:rPr>
        <w:t xml:space="preserve">Precautions are needed for each method to avoid </w:t>
      </w:r>
      <w:r w:rsidR="007D4BBB">
        <w:rPr>
          <w:rFonts w:ascii="Times New Roman" w:hAnsi="Times New Roman" w:cs="Times New Roman"/>
        </w:rPr>
        <w:t>subjecting individuals to chemical and</w:t>
      </w:r>
      <w:r w:rsidR="004F78B9" w:rsidRPr="007D4BBB">
        <w:rPr>
          <w:rFonts w:ascii="Times New Roman" w:hAnsi="Times New Roman" w:cs="Times New Roman"/>
        </w:rPr>
        <w:t xml:space="preserve"> physica</w:t>
      </w:r>
      <w:r w:rsidR="007D4BBB">
        <w:rPr>
          <w:rFonts w:ascii="Times New Roman" w:hAnsi="Times New Roman" w:cs="Times New Roman"/>
        </w:rPr>
        <w:t>l hazards and radiation during decontamination.</w:t>
      </w:r>
    </w:p>
    <w:p w14:paraId="498A2632" w14:textId="77777777" w:rsidR="0019078F" w:rsidRPr="007D4BBB" w:rsidRDefault="0019078F" w:rsidP="007D4BBB">
      <w:pPr>
        <w:jc w:val="both"/>
        <w:rPr>
          <w:rFonts w:ascii="Times New Roman" w:hAnsi="Times New Roman" w:cs="Times New Roman"/>
        </w:rPr>
      </w:pPr>
    </w:p>
    <w:p w14:paraId="03D6AF79" w14:textId="7CC5A705" w:rsidR="008961D5" w:rsidRDefault="00783D7D" w:rsidP="007D4BB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Procedures</w:t>
      </w:r>
    </w:p>
    <w:p w14:paraId="1B573CD6" w14:textId="77777777" w:rsidR="00783D7D" w:rsidRPr="007D4BBB" w:rsidRDefault="00783D7D" w:rsidP="007D4BBB">
      <w:pPr>
        <w:jc w:val="both"/>
        <w:rPr>
          <w:rFonts w:ascii="Times New Roman" w:hAnsi="Times New Roman" w:cs="Times New Roman"/>
          <w:b/>
        </w:rPr>
      </w:pPr>
    </w:p>
    <w:p w14:paraId="45166818" w14:textId="429DEF2A" w:rsidR="0074577B" w:rsidRDefault="0074577B" w:rsidP="007D4BB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Chemicals</w:t>
      </w:r>
    </w:p>
    <w:p w14:paraId="45A55D62" w14:textId="77777777" w:rsidR="00783D7D" w:rsidRPr="007D4BBB" w:rsidRDefault="00783D7D" w:rsidP="00783D7D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5767DEF4" w14:textId="407B7AA0" w:rsidR="006755CD" w:rsidRPr="007D4BBB" w:rsidRDefault="003B15E9" w:rsidP="007D4BBB">
      <w:pPr>
        <w:pStyle w:val="ListParagraph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Liquid Chemical</w:t>
      </w:r>
    </w:p>
    <w:p w14:paraId="4778FA97" w14:textId="2113D856" w:rsidR="00213965" w:rsidRDefault="006755CD" w:rsidP="00213965">
      <w:pPr>
        <w:pStyle w:val="ListParagraph"/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Liquid disinfectants are widely used for lab decontamination.</w:t>
      </w:r>
      <w:r w:rsidR="00BA5263">
        <w:rPr>
          <w:rFonts w:ascii="Times New Roman" w:hAnsi="Times New Roman" w:cs="Times New Roman"/>
        </w:rPr>
        <w:t xml:space="preserve"> </w:t>
      </w:r>
      <w:r w:rsidR="003B15E9" w:rsidRPr="007D4BBB">
        <w:rPr>
          <w:rFonts w:ascii="Times New Roman" w:hAnsi="Times New Roman" w:cs="Times New Roman"/>
        </w:rPr>
        <w:t xml:space="preserve">The effectiveness of liquid disinfectants depends on </w:t>
      </w:r>
      <w:r w:rsidR="00B14457">
        <w:rPr>
          <w:rFonts w:ascii="Times New Roman" w:hAnsi="Times New Roman" w:cs="Times New Roman"/>
        </w:rPr>
        <w:t>a number</w:t>
      </w:r>
      <w:r w:rsidR="003B15E9" w:rsidRPr="007D4BBB">
        <w:rPr>
          <w:rFonts w:ascii="Times New Roman" w:hAnsi="Times New Roman" w:cs="Times New Roman"/>
        </w:rPr>
        <w:t xml:space="preserve"> of factors</w:t>
      </w:r>
      <w:r w:rsidR="00B14457">
        <w:rPr>
          <w:rFonts w:ascii="Times New Roman" w:hAnsi="Times New Roman" w:cs="Times New Roman"/>
        </w:rPr>
        <w:t>,</w:t>
      </w:r>
      <w:r w:rsidR="003B15E9" w:rsidRPr="007D4BBB">
        <w:rPr>
          <w:rFonts w:ascii="Times New Roman" w:hAnsi="Times New Roman" w:cs="Times New Roman"/>
        </w:rPr>
        <w:t xml:space="preserve"> such as the chemical nature of the disinfectant, concentration and quantity of disinfectant, contact time</w:t>
      </w:r>
      <w:r w:rsidR="00C4228C">
        <w:rPr>
          <w:rFonts w:ascii="Times New Roman" w:hAnsi="Times New Roman" w:cs="Times New Roman"/>
        </w:rPr>
        <w:t>,</w:t>
      </w:r>
      <w:r w:rsidR="003B15E9" w:rsidRPr="007D4BBB">
        <w:rPr>
          <w:rFonts w:ascii="Times New Roman" w:hAnsi="Times New Roman" w:cs="Times New Roman"/>
        </w:rPr>
        <w:t xml:space="preserve"> and temperature.</w:t>
      </w:r>
      <w:r w:rsidR="00BA5263">
        <w:rPr>
          <w:rFonts w:ascii="Times New Roman" w:hAnsi="Times New Roman" w:cs="Times New Roman"/>
        </w:rPr>
        <w:t xml:space="preserve"> </w:t>
      </w:r>
      <w:r w:rsidR="008961D5" w:rsidRPr="007D4BBB">
        <w:rPr>
          <w:rFonts w:ascii="Times New Roman" w:hAnsi="Times New Roman" w:cs="Times New Roman"/>
        </w:rPr>
        <w:t>Remember</w:t>
      </w:r>
      <w:r w:rsidR="00C4228C">
        <w:rPr>
          <w:rFonts w:ascii="Times New Roman" w:hAnsi="Times New Roman" w:cs="Times New Roman"/>
        </w:rPr>
        <w:t>,</w:t>
      </w:r>
      <w:r w:rsidR="008961D5" w:rsidRPr="007D4BBB">
        <w:rPr>
          <w:rFonts w:ascii="Times New Roman" w:hAnsi="Times New Roman" w:cs="Times New Roman"/>
        </w:rPr>
        <w:t xml:space="preserve"> no liquid disinfecta</w:t>
      </w:r>
      <w:r w:rsidR="00CE284E" w:rsidRPr="007D4BBB">
        <w:rPr>
          <w:rFonts w:ascii="Times New Roman" w:hAnsi="Times New Roman" w:cs="Times New Roman"/>
        </w:rPr>
        <w:t xml:space="preserve">nts </w:t>
      </w:r>
      <w:r w:rsidR="00B14457">
        <w:rPr>
          <w:rFonts w:ascii="Times New Roman" w:hAnsi="Times New Roman" w:cs="Times New Roman"/>
        </w:rPr>
        <w:t>are applicable</w:t>
      </w:r>
      <w:r w:rsidR="00CE284E" w:rsidRPr="007D4BBB">
        <w:rPr>
          <w:rFonts w:ascii="Times New Roman" w:hAnsi="Times New Roman" w:cs="Times New Roman"/>
        </w:rPr>
        <w:t xml:space="preserve"> </w:t>
      </w:r>
      <w:r w:rsidR="00B14457">
        <w:rPr>
          <w:rFonts w:ascii="Times New Roman" w:hAnsi="Times New Roman" w:cs="Times New Roman"/>
        </w:rPr>
        <w:t>at</w:t>
      </w:r>
      <w:r w:rsidR="00CE284E" w:rsidRPr="007D4BBB">
        <w:rPr>
          <w:rFonts w:ascii="Times New Roman" w:hAnsi="Times New Roman" w:cs="Times New Roman"/>
        </w:rPr>
        <w:t xml:space="preserve"> all conditions and make sure </w:t>
      </w:r>
      <w:r w:rsidR="00D717F6">
        <w:rPr>
          <w:rFonts w:ascii="Times New Roman" w:hAnsi="Times New Roman" w:cs="Times New Roman"/>
        </w:rPr>
        <w:t xml:space="preserve">to </w:t>
      </w:r>
      <w:r w:rsidR="008961D5" w:rsidRPr="007D4BBB">
        <w:rPr>
          <w:rFonts w:ascii="Times New Roman" w:hAnsi="Times New Roman" w:cs="Times New Roman"/>
        </w:rPr>
        <w:t xml:space="preserve">select </w:t>
      </w:r>
      <w:r w:rsidR="00CE284E" w:rsidRPr="007D4BBB">
        <w:rPr>
          <w:rFonts w:ascii="Times New Roman" w:hAnsi="Times New Roman" w:cs="Times New Roman"/>
        </w:rPr>
        <w:t>suitable disinfectants according to</w:t>
      </w:r>
      <w:r w:rsidR="008961D5" w:rsidRPr="007D4BBB">
        <w:rPr>
          <w:rFonts w:ascii="Times New Roman" w:hAnsi="Times New Roman" w:cs="Times New Roman"/>
        </w:rPr>
        <w:t xml:space="preserve"> the detected microorganisms</w:t>
      </w:r>
      <w:bookmarkStart w:id="0" w:name="_GoBack"/>
      <w:bookmarkEnd w:id="0"/>
      <w:ins w:id="1" w:author="Andrew" w:date="2016-12-15T18:43:00Z">
        <w:r w:rsidR="00D717F6">
          <w:rPr>
            <w:rFonts w:ascii="Times New Roman" w:hAnsi="Times New Roman" w:cs="Times New Roman"/>
          </w:rPr>
          <w:t xml:space="preserve">, using </w:t>
        </w:r>
      </w:ins>
      <w:ins w:id="2" w:author="Andrew" w:date="2016-12-15T18:44:00Z">
        <w:r w:rsidR="00D717F6">
          <w:rPr>
            <w:rFonts w:ascii="Times New Roman" w:hAnsi="Times New Roman" w:cs="Times New Roman"/>
          </w:rPr>
          <w:t>the</w:t>
        </w:r>
      </w:ins>
      <w:ins w:id="3" w:author="Andrew" w:date="2016-12-15T18:43:00Z">
        <w:r w:rsidR="00D717F6">
          <w:rPr>
            <w:rFonts w:ascii="Times New Roman" w:hAnsi="Times New Roman" w:cs="Times New Roman"/>
          </w:rPr>
          <w:t xml:space="preserve"> </w:t>
        </w:r>
      </w:ins>
      <w:ins w:id="4" w:author="Andrew" w:date="2016-12-15T18:44:00Z">
        <w:r w:rsidR="00D717F6">
          <w:rPr>
            <w:rFonts w:ascii="Times New Roman" w:hAnsi="Times New Roman" w:cs="Times New Roman"/>
          </w:rPr>
          <w:t>following criteria</w:t>
        </w:r>
      </w:ins>
      <w:del w:id="5" w:author="Andrew" w:date="2016-12-15T18:43:00Z">
        <w:r w:rsidR="008961D5" w:rsidRPr="007D4BBB" w:rsidDel="00D717F6">
          <w:rPr>
            <w:rFonts w:ascii="Times New Roman" w:hAnsi="Times New Roman" w:cs="Times New Roman"/>
          </w:rPr>
          <w:delText>.</w:delText>
        </w:r>
        <w:r w:rsidR="001A60E4" w:rsidDel="00D717F6">
          <w:rPr>
            <w:rFonts w:ascii="Times New Roman" w:hAnsi="Times New Roman" w:cs="Times New Roman"/>
          </w:rPr>
          <w:delText xml:space="preserve"> Here listed the selection criteria when </w:delText>
        </w:r>
        <w:r w:rsidR="00213965" w:rsidDel="00D717F6">
          <w:rPr>
            <w:rFonts w:ascii="Times New Roman" w:hAnsi="Times New Roman" w:cs="Times New Roman"/>
          </w:rPr>
          <w:delText>choosing suitable disinfectants.</w:delText>
        </w:r>
      </w:del>
    </w:p>
    <w:p w14:paraId="10CEF4D5" w14:textId="1C708399" w:rsidR="00213965" w:rsidRDefault="00213965" w:rsidP="00D717F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Type of contaminating microorganism. Different microorganism</w:t>
      </w:r>
      <w:r w:rsidR="00B67AF3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have different resistant</w:t>
      </w:r>
      <w:r w:rsidR="008B0F55">
        <w:rPr>
          <w:rFonts w:ascii="Times New Roman" w:hAnsi="Times New Roman" w:cs="Times New Roman"/>
        </w:rPr>
        <w:t xml:space="preserve"> abilities</w:t>
      </w:r>
      <w:r>
        <w:rPr>
          <w:rFonts w:ascii="Times New Roman" w:hAnsi="Times New Roman" w:cs="Times New Roman"/>
        </w:rPr>
        <w:t xml:space="preserve"> towards disinfectants. For example, Bacterial Spores are much more chemical resistant than Lipophilic Viruses.   </w:t>
      </w:r>
    </w:p>
    <w:p w14:paraId="1639A21A" w14:textId="77777777" w:rsidR="008B0F55" w:rsidRDefault="008B0F55" w:rsidP="00D717F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Amount of proteinaceous material present. For example, high protein materials absorb and neutralize some chemical disinfectants such as formaldehyde and quaternary ammonium compounds.</w:t>
      </w:r>
    </w:p>
    <w:p w14:paraId="09F637EF" w14:textId="7067842A" w:rsidR="00B67AF3" w:rsidRDefault="008B0F55" w:rsidP="00D717F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Amount of </w:t>
      </w:r>
      <w:r w:rsidR="00B67AF3">
        <w:rPr>
          <w:rFonts w:ascii="Times New Roman" w:hAnsi="Times New Roman" w:cs="Times New Roman"/>
        </w:rPr>
        <w:t>organic</w:t>
      </w:r>
      <w:r>
        <w:rPr>
          <w:rFonts w:ascii="Times New Roman" w:hAnsi="Times New Roman" w:cs="Times New Roman"/>
        </w:rPr>
        <w:t xml:space="preserve"> material present. For example,</w:t>
      </w:r>
      <w:r w:rsidR="00B67AF3">
        <w:rPr>
          <w:rFonts w:ascii="Times New Roman" w:hAnsi="Times New Roman" w:cs="Times New Roman"/>
        </w:rPr>
        <w:t xml:space="preserve"> quaternary ammonium compound</w:t>
      </w:r>
      <w:ins w:id="6" w:author="Andrew" w:date="2016-12-16T13:06:00Z">
        <w:r w:rsidR="00B21EE4">
          <w:rPr>
            <w:rFonts w:ascii="Times New Roman" w:hAnsi="Times New Roman" w:cs="Times New Roman"/>
          </w:rPr>
          <w:t>s</w:t>
        </w:r>
      </w:ins>
      <w:r w:rsidR="00B67AF3">
        <w:rPr>
          <w:rFonts w:ascii="Times New Roman" w:hAnsi="Times New Roman" w:cs="Times New Roman"/>
        </w:rPr>
        <w:t xml:space="preserve"> </w:t>
      </w:r>
      <w:del w:id="7" w:author="Andrew" w:date="2016-12-16T13:06:00Z">
        <w:r w:rsidR="00B67AF3" w:rsidDel="00B21EE4">
          <w:rPr>
            <w:rFonts w:ascii="Times New Roman" w:hAnsi="Times New Roman" w:cs="Times New Roman"/>
          </w:rPr>
          <w:delText>is</w:delText>
        </w:r>
      </w:del>
      <w:ins w:id="8" w:author="Andrew" w:date="2016-12-16T13:06:00Z">
        <w:r w:rsidR="00B21EE4">
          <w:rPr>
            <w:rFonts w:ascii="Times New Roman" w:hAnsi="Times New Roman" w:cs="Times New Roman"/>
          </w:rPr>
          <w:t>are</w:t>
        </w:r>
      </w:ins>
      <w:r w:rsidR="00B67AF3">
        <w:rPr>
          <w:rFonts w:ascii="Times New Roman" w:hAnsi="Times New Roman" w:cs="Times New Roman"/>
        </w:rPr>
        <w:t xml:space="preserve"> less effective in the presence of soap, detergents. </w:t>
      </w:r>
    </w:p>
    <w:p w14:paraId="2D508E5A" w14:textId="4E46399D" w:rsidR="001A60E4" w:rsidRPr="00D717F6" w:rsidRDefault="00B67AF3" w:rsidP="00D717F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Chemical nature, concentration, quantity, pH, application temperature</w:t>
      </w:r>
      <w:ins w:id="9" w:author="Andrew" w:date="2016-12-16T13:07:00Z">
        <w:r w:rsidR="00B21EE4">
          <w:rPr>
            <w:rFonts w:ascii="Times New Roman" w:hAnsi="Times New Roman" w:cs="Times New Roman"/>
          </w:rPr>
          <w:t>,</w:t>
        </w:r>
      </w:ins>
      <w:r>
        <w:rPr>
          <w:rFonts w:ascii="Times New Roman" w:hAnsi="Times New Roman" w:cs="Times New Roman"/>
        </w:rPr>
        <w:t xml:space="preserve"> and toxicity of disinfectants. </w:t>
      </w:r>
      <w:r w:rsidR="008B0F55">
        <w:rPr>
          <w:rFonts w:ascii="Times New Roman" w:hAnsi="Times New Roman" w:cs="Times New Roman"/>
        </w:rPr>
        <w:t xml:space="preserve">  </w:t>
      </w:r>
      <w:r w:rsidR="00213965">
        <w:rPr>
          <w:rFonts w:ascii="Times New Roman" w:hAnsi="Times New Roman" w:cs="Times New Roman"/>
        </w:rPr>
        <w:t xml:space="preserve">  </w:t>
      </w:r>
      <w:r w:rsidR="001A60E4" w:rsidRPr="00D717F6">
        <w:rPr>
          <w:rFonts w:ascii="Times New Roman" w:hAnsi="Times New Roman" w:cs="Times New Roman"/>
        </w:rPr>
        <w:t xml:space="preserve"> </w:t>
      </w:r>
      <w:r w:rsidR="00BA5263" w:rsidRPr="00D717F6">
        <w:rPr>
          <w:rFonts w:ascii="Times New Roman" w:hAnsi="Times New Roman" w:cs="Times New Roman"/>
        </w:rPr>
        <w:t xml:space="preserve"> </w:t>
      </w:r>
    </w:p>
    <w:p w14:paraId="595B8EA9" w14:textId="77777777" w:rsidR="001A60E4" w:rsidRDefault="001A60E4" w:rsidP="001A60E4">
      <w:pPr>
        <w:pStyle w:val="ListParagraph"/>
        <w:jc w:val="both"/>
        <w:rPr>
          <w:rFonts w:ascii="Times New Roman" w:hAnsi="Times New Roman" w:cs="Times New Roman"/>
        </w:rPr>
      </w:pPr>
    </w:p>
    <w:p w14:paraId="66850417" w14:textId="0671DDED" w:rsidR="001C734D" w:rsidRPr="00D717F6" w:rsidRDefault="00B14457" w:rsidP="001A60E4">
      <w:pPr>
        <w:pStyle w:val="ListParagraph"/>
        <w:jc w:val="both"/>
        <w:rPr>
          <w:rFonts w:ascii="Times New Roman" w:hAnsi="Times New Roman" w:cs="Times New Roman"/>
        </w:rPr>
      </w:pPr>
      <w:r w:rsidRPr="00D717F6">
        <w:rPr>
          <w:rFonts w:ascii="Times New Roman" w:hAnsi="Times New Roman" w:cs="Times New Roman"/>
        </w:rPr>
        <w:lastRenderedPageBreak/>
        <w:t>Make sure suitable PPE</w:t>
      </w:r>
      <w:r w:rsidR="004F78B9" w:rsidRPr="00D717F6">
        <w:rPr>
          <w:rFonts w:ascii="Times New Roman" w:hAnsi="Times New Roman" w:cs="Times New Roman"/>
        </w:rPr>
        <w:t xml:space="preserve"> </w:t>
      </w:r>
      <w:r w:rsidRPr="00D717F6">
        <w:rPr>
          <w:rFonts w:ascii="Times New Roman" w:hAnsi="Times New Roman" w:cs="Times New Roman"/>
        </w:rPr>
        <w:t>is</w:t>
      </w:r>
      <w:r w:rsidR="004F78B9" w:rsidRPr="00D717F6">
        <w:rPr>
          <w:rFonts w:ascii="Times New Roman" w:hAnsi="Times New Roman" w:cs="Times New Roman"/>
        </w:rPr>
        <w:t xml:space="preserve"> worn </w:t>
      </w:r>
      <w:r w:rsidRPr="00D717F6">
        <w:rPr>
          <w:rFonts w:ascii="Times New Roman" w:hAnsi="Times New Roman" w:cs="Times New Roman"/>
        </w:rPr>
        <w:t>when work</w:t>
      </w:r>
      <w:r w:rsidR="004F78B9" w:rsidRPr="00D717F6">
        <w:rPr>
          <w:rFonts w:ascii="Times New Roman" w:hAnsi="Times New Roman" w:cs="Times New Roman"/>
        </w:rPr>
        <w:t>in</w:t>
      </w:r>
      <w:r w:rsidRPr="00D717F6">
        <w:rPr>
          <w:rFonts w:ascii="Times New Roman" w:hAnsi="Times New Roman" w:cs="Times New Roman"/>
        </w:rPr>
        <w:t>g with chemical disinfectants.</w:t>
      </w:r>
    </w:p>
    <w:p w14:paraId="73FC4819" w14:textId="77777777" w:rsidR="00783D7D" w:rsidRPr="007D4BBB" w:rsidRDefault="00783D7D" w:rsidP="007D4BBB">
      <w:pPr>
        <w:pStyle w:val="ListParagraph"/>
        <w:jc w:val="both"/>
        <w:rPr>
          <w:rFonts w:ascii="Times New Roman" w:hAnsi="Times New Roman" w:cs="Times New Roman"/>
        </w:rPr>
      </w:pPr>
    </w:p>
    <w:p w14:paraId="3461312D" w14:textId="7DD3E8BA" w:rsidR="001C734D" w:rsidRPr="007D4BBB" w:rsidRDefault="001C734D" w:rsidP="007D4BBB">
      <w:pPr>
        <w:pStyle w:val="ListParagraph"/>
        <w:numPr>
          <w:ilvl w:val="2"/>
          <w:numId w:val="8"/>
        </w:num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Low</w:t>
      </w:r>
      <w:r w:rsidR="00C4228C">
        <w:rPr>
          <w:rFonts w:ascii="Times New Roman" w:hAnsi="Times New Roman" w:cs="Times New Roman"/>
        </w:rPr>
        <w:t>-</w:t>
      </w:r>
      <w:r w:rsidRPr="007D4BBB">
        <w:rPr>
          <w:rFonts w:ascii="Times New Roman" w:hAnsi="Times New Roman" w:cs="Times New Roman"/>
        </w:rPr>
        <w:t>Level Disinfectants</w:t>
      </w:r>
    </w:p>
    <w:p w14:paraId="2D1E89BA" w14:textId="3409269B" w:rsidR="001C734D" w:rsidRDefault="001C734D" w:rsidP="00B21EE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Quaternary</w:t>
      </w:r>
      <w:r w:rsidR="00687D7F" w:rsidRPr="007D4BBB">
        <w:rPr>
          <w:rFonts w:ascii="Times New Roman" w:hAnsi="Times New Roman" w:cs="Times New Roman"/>
        </w:rPr>
        <w:t xml:space="preserve"> Ammonium</w:t>
      </w:r>
      <w:r w:rsidR="00F27933">
        <w:rPr>
          <w:rFonts w:ascii="Times New Roman" w:hAnsi="Times New Roman" w:cs="Times New Roman"/>
        </w:rPr>
        <w:t xml:space="preserve"> (QA)</w:t>
      </w:r>
      <w:r w:rsidR="00687D7F" w:rsidRPr="007D4BBB">
        <w:rPr>
          <w:rFonts w:ascii="Times New Roman" w:hAnsi="Times New Roman" w:cs="Times New Roman"/>
        </w:rPr>
        <w:t xml:space="preserve"> Compounds:</w:t>
      </w:r>
      <w:ins w:id="10" w:author="Andrew" w:date="2016-12-16T13:08:00Z">
        <w:r w:rsidR="00B21EE4">
          <w:rPr>
            <w:rFonts w:ascii="Times New Roman" w:hAnsi="Times New Roman" w:cs="Times New Roman"/>
          </w:rPr>
          <w:t xml:space="preserve"> </w:t>
        </w:r>
      </w:ins>
      <w:r w:rsidRPr="007D4BBB">
        <w:rPr>
          <w:rFonts w:ascii="Times New Roman" w:hAnsi="Times New Roman" w:cs="Times New Roman"/>
        </w:rPr>
        <w:t>(</w:t>
      </w:r>
      <w:del w:id="11" w:author="Andrew" w:date="2016-12-16T13:08:00Z">
        <w:r w:rsidR="00B67AF3" w:rsidRPr="00B67AF3" w:rsidDel="00B21EE4">
          <w:rPr>
            <w:rFonts w:ascii="Arial" w:hAnsi="Arial" w:cs="Arial"/>
            <w:color w:val="252525"/>
            <w:sz w:val="21"/>
            <w:szCs w:val="21"/>
            <w:shd w:val="clear" w:color="auto" w:fill="FFFFFF"/>
          </w:rPr>
          <w:delText xml:space="preserve"> </w:delText>
        </w:r>
        <w:r w:rsidR="00B67AF3" w:rsidDel="00B21EE4">
          <w:rPr>
            <w:rStyle w:val="apple-converted-space"/>
            <w:rFonts w:ascii="Arial" w:hAnsi="Arial" w:cs="Arial"/>
            <w:color w:val="252525"/>
            <w:sz w:val="21"/>
            <w:szCs w:val="21"/>
            <w:shd w:val="clear" w:color="auto" w:fill="FFFFFF"/>
          </w:rPr>
          <w:delText> </w:delText>
        </w:r>
      </w:del>
      <w:r w:rsidR="00F27933" w:rsidRPr="00B21EE4">
        <w:rPr>
          <w:rFonts w:ascii="Times New Roman" w:hAnsi="Times New Roman" w:cs="Times New Roman"/>
        </w:rPr>
        <w:t xml:space="preserve">such as </w:t>
      </w:r>
      <w:hyperlink r:id="rId5" w:tooltip="Benzalkonium chloride" w:history="1">
        <w:r w:rsidR="00B67AF3" w:rsidRPr="00B21EE4">
          <w:rPr>
            <w:rFonts w:ascii="Times New Roman" w:hAnsi="Times New Roman" w:cs="Times New Roman"/>
          </w:rPr>
          <w:t>benzalkonium chloride</w:t>
        </w:r>
      </w:hyperlink>
      <w:r w:rsidR="00F27933">
        <w:rPr>
          <w:rFonts w:ascii="Times New Roman" w:hAnsi="Times New Roman" w:cs="Times New Roman"/>
        </w:rPr>
        <w:t>, ammonium chloride</w:t>
      </w:r>
      <w:del w:id="12" w:author="Andrew" w:date="2016-12-16T13:08:00Z">
        <w:r w:rsidR="00F27933" w:rsidDel="00B21EE4">
          <w:rPr>
            <w:rFonts w:ascii="Times New Roman" w:hAnsi="Times New Roman" w:cs="Times New Roman"/>
          </w:rPr>
          <w:delText xml:space="preserve"> </w:delText>
        </w:r>
      </w:del>
      <w:r w:rsidRPr="007D4BBB">
        <w:rPr>
          <w:rFonts w:ascii="Times New Roman" w:hAnsi="Times New Roman" w:cs="Times New Roman"/>
        </w:rPr>
        <w:t>)</w:t>
      </w:r>
    </w:p>
    <w:p w14:paraId="2352C9C2" w14:textId="1DA77B17" w:rsidR="00F27933" w:rsidRDefault="00F27933" w:rsidP="00B21EE4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del w:id="13" w:author="Andrew" w:date="2016-12-16T13:11:00Z">
        <w:r w:rsidDel="00B21EE4">
          <w:rPr>
            <w:rFonts w:ascii="Times New Roman" w:hAnsi="Times New Roman" w:cs="Times New Roman"/>
          </w:rPr>
          <w:delText>QA disinfectants are e</w:delText>
        </w:r>
      </w:del>
      <w:ins w:id="14" w:author="Andrew" w:date="2016-12-16T13:11:00Z">
        <w:r w:rsidR="00B21EE4">
          <w:rPr>
            <w:rFonts w:ascii="Times New Roman" w:hAnsi="Times New Roman" w:cs="Times New Roman"/>
          </w:rPr>
          <w:t>E</w:t>
        </w:r>
      </w:ins>
      <w:r>
        <w:rPr>
          <w:rFonts w:ascii="Times New Roman" w:hAnsi="Times New Roman" w:cs="Times New Roman"/>
        </w:rPr>
        <w:t>ffective against Gram+</w:t>
      </w:r>
      <w:ins w:id="15" w:author="Andrew" w:date="2016-12-16T13:09:00Z">
        <w:r w:rsidR="00B21EE4">
          <w:rPr>
            <w:rFonts w:ascii="Times New Roman" w:hAnsi="Times New Roman" w:cs="Times New Roman"/>
          </w:rPr>
          <w:t xml:space="preserve"> bacteria</w:t>
        </w:r>
      </w:ins>
      <w:r>
        <w:rPr>
          <w:rFonts w:ascii="Times New Roman" w:hAnsi="Times New Roman" w:cs="Times New Roman"/>
        </w:rPr>
        <w:t>, Gram- bacteria</w:t>
      </w:r>
      <w:ins w:id="16" w:author="Andrew" w:date="2016-12-16T13:09:00Z">
        <w:r w:rsidR="00B21EE4">
          <w:rPr>
            <w:rFonts w:ascii="Times New Roman" w:hAnsi="Times New Roman" w:cs="Times New Roman"/>
          </w:rPr>
          <w:t>,</w:t>
        </w:r>
      </w:ins>
      <w:r>
        <w:rPr>
          <w:rFonts w:ascii="Times New Roman" w:hAnsi="Times New Roman" w:cs="Times New Roman"/>
        </w:rPr>
        <w:t xml:space="preserve"> and enveloped viruses.</w:t>
      </w:r>
    </w:p>
    <w:p w14:paraId="44A3B43F" w14:textId="3D29F2E1" w:rsidR="00F27933" w:rsidRDefault="00F27933" w:rsidP="00B21EE4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del w:id="17" w:author="Andrew" w:date="2016-12-16T13:11:00Z">
        <w:r w:rsidDel="00B21EE4">
          <w:rPr>
            <w:rFonts w:ascii="Times New Roman" w:hAnsi="Times New Roman" w:cs="Times New Roman"/>
          </w:rPr>
          <w:delText xml:space="preserve">QA disinfectants are </w:delText>
        </w:r>
      </w:del>
      <w:ins w:id="18" w:author="Andrew" w:date="2016-12-16T13:09:00Z">
        <w:r w:rsidR="00B21EE4">
          <w:rPr>
            <w:rFonts w:ascii="Times New Roman" w:hAnsi="Times New Roman" w:cs="Times New Roman"/>
          </w:rPr>
          <w:t>NOT</w:t>
        </w:r>
      </w:ins>
      <w:del w:id="19" w:author="Andrew" w:date="2016-12-16T13:09:00Z">
        <w:r w:rsidDel="00B21EE4">
          <w:rPr>
            <w:rFonts w:ascii="Times New Roman" w:hAnsi="Times New Roman" w:cs="Times New Roman"/>
          </w:rPr>
          <w:delText>not</w:delText>
        </w:r>
      </w:del>
      <w:r>
        <w:rPr>
          <w:rFonts w:ascii="Times New Roman" w:hAnsi="Times New Roman" w:cs="Times New Roman"/>
        </w:rPr>
        <w:t xml:space="preserve"> effective against non-enveloped viruses, fungi</w:t>
      </w:r>
      <w:ins w:id="20" w:author="Andrew" w:date="2016-12-16T13:09:00Z">
        <w:r w:rsidR="00B21EE4">
          <w:rPr>
            <w:rFonts w:ascii="Times New Roman" w:hAnsi="Times New Roman" w:cs="Times New Roman"/>
          </w:rPr>
          <w:t>,</w:t>
        </w:r>
      </w:ins>
      <w:r>
        <w:rPr>
          <w:rFonts w:ascii="Times New Roman" w:hAnsi="Times New Roman" w:cs="Times New Roman"/>
        </w:rPr>
        <w:t xml:space="preserve"> and bacterial spores. </w:t>
      </w:r>
    </w:p>
    <w:p w14:paraId="6E626FCA" w14:textId="485D6D12" w:rsidR="00B76299" w:rsidRDefault="00F27933" w:rsidP="00B21EE4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del w:id="21" w:author="Andrew" w:date="2016-12-16T13:11:00Z">
        <w:r w:rsidDel="00B21EE4">
          <w:rPr>
            <w:rFonts w:ascii="Times New Roman" w:hAnsi="Times New Roman" w:cs="Times New Roman"/>
          </w:rPr>
          <w:delText>QA disinfectants c</w:delText>
        </w:r>
      </w:del>
      <w:ins w:id="22" w:author="Andrew" w:date="2016-12-16T13:11:00Z">
        <w:r w:rsidR="00B21EE4">
          <w:rPr>
            <w:rFonts w:ascii="Times New Roman" w:hAnsi="Times New Roman" w:cs="Times New Roman"/>
          </w:rPr>
          <w:t>C</w:t>
        </w:r>
      </w:ins>
      <w:r>
        <w:rPr>
          <w:rFonts w:ascii="Times New Roman" w:hAnsi="Times New Roman" w:cs="Times New Roman"/>
        </w:rPr>
        <w:t>ontain</w:t>
      </w:r>
      <w:del w:id="23" w:author="Andrew" w:date="2016-12-16T13:10:00Z">
        <w:r w:rsidDel="00B21EE4">
          <w:rPr>
            <w:rFonts w:ascii="Times New Roman" w:hAnsi="Times New Roman" w:cs="Times New Roman"/>
          </w:rPr>
          <w:delText>s</w:delText>
        </w:r>
      </w:del>
      <w:r>
        <w:rPr>
          <w:rFonts w:ascii="Times New Roman" w:hAnsi="Times New Roman" w:cs="Times New Roman"/>
        </w:rPr>
        <w:t xml:space="preserve"> NH</w:t>
      </w:r>
      <w:r w:rsidRPr="00B21EE4">
        <w:rPr>
          <w:rFonts w:ascii="Times New Roman" w:hAnsi="Times New Roman" w:cs="Times New Roman"/>
          <w:vertAlign w:val="subscript"/>
          <w:rPrChange w:id="24" w:author="Andrew" w:date="2016-12-16T13:09:00Z">
            <w:rPr>
              <w:rFonts w:ascii="Times New Roman" w:hAnsi="Times New Roman" w:cs="Times New Roman"/>
            </w:rPr>
          </w:rPrChange>
        </w:rPr>
        <w:t>4</w:t>
      </w:r>
      <w:r w:rsidRPr="00B21EE4">
        <w:rPr>
          <w:rFonts w:ascii="Times New Roman" w:hAnsi="Times New Roman" w:cs="Times New Roman"/>
          <w:vertAlign w:val="superscript"/>
        </w:rPr>
        <w:t>+</w:t>
      </w:r>
      <w:r w:rsidR="00B76299">
        <w:rPr>
          <w:rFonts w:ascii="Times New Roman" w:hAnsi="Times New Roman" w:cs="Times New Roman"/>
          <w:vertAlign w:val="superscript"/>
        </w:rPr>
        <w:t xml:space="preserve"> </w:t>
      </w:r>
      <w:r w:rsidR="00B76299">
        <w:rPr>
          <w:rFonts w:ascii="Times New Roman" w:hAnsi="Times New Roman" w:cs="Times New Roman"/>
        </w:rPr>
        <w:t xml:space="preserve">and </w:t>
      </w:r>
      <w:del w:id="25" w:author="Andrew" w:date="2016-12-16T13:09:00Z">
        <w:r w:rsidR="00B76299" w:rsidDel="00B21EE4">
          <w:rPr>
            <w:rFonts w:ascii="Times New Roman" w:hAnsi="Times New Roman" w:cs="Times New Roman"/>
          </w:rPr>
          <w:delText xml:space="preserve">make </w:delText>
        </w:r>
      </w:del>
      <w:ins w:id="26" w:author="Andrew" w:date="2016-12-16T13:09:00Z">
        <w:r w:rsidR="00B21EE4">
          <w:rPr>
            <w:rFonts w:ascii="Times New Roman" w:hAnsi="Times New Roman" w:cs="Times New Roman"/>
          </w:rPr>
          <w:t>provide</w:t>
        </w:r>
        <w:r w:rsidR="00B21EE4">
          <w:rPr>
            <w:rFonts w:ascii="Times New Roman" w:hAnsi="Times New Roman" w:cs="Times New Roman"/>
          </w:rPr>
          <w:t xml:space="preserve"> </w:t>
        </w:r>
      </w:ins>
      <w:r w:rsidR="00B76299">
        <w:rPr>
          <w:rFonts w:ascii="Times New Roman" w:hAnsi="Times New Roman" w:cs="Times New Roman"/>
        </w:rPr>
        <w:t>good contact with negative</w:t>
      </w:r>
      <w:ins w:id="27" w:author="Andrew" w:date="2016-12-16T13:09:00Z">
        <w:r w:rsidR="00B21EE4">
          <w:rPr>
            <w:rFonts w:ascii="Times New Roman" w:hAnsi="Times New Roman" w:cs="Times New Roman"/>
          </w:rPr>
          <w:t>ly</w:t>
        </w:r>
      </w:ins>
      <w:r w:rsidR="00B76299">
        <w:rPr>
          <w:rFonts w:ascii="Times New Roman" w:hAnsi="Times New Roman" w:cs="Times New Roman"/>
        </w:rPr>
        <w:t xml:space="preserve"> charged surface</w:t>
      </w:r>
      <w:ins w:id="28" w:author="Andrew" w:date="2016-12-16T13:09:00Z">
        <w:r w:rsidR="00B21EE4">
          <w:rPr>
            <w:rFonts w:ascii="Times New Roman" w:hAnsi="Times New Roman" w:cs="Times New Roman"/>
          </w:rPr>
          <w:t>s</w:t>
        </w:r>
      </w:ins>
      <w:ins w:id="29" w:author="Andrew" w:date="2016-12-16T13:10:00Z">
        <w:r w:rsidR="00B21EE4">
          <w:rPr>
            <w:rFonts w:ascii="Times New Roman" w:hAnsi="Times New Roman" w:cs="Times New Roman"/>
          </w:rPr>
          <w:t>,</w:t>
        </w:r>
      </w:ins>
      <w:del w:id="30" w:author="Andrew" w:date="2016-12-16T13:10:00Z">
        <w:r w:rsidR="00B76299" w:rsidDel="00B21EE4">
          <w:rPr>
            <w:rFonts w:ascii="Times New Roman" w:hAnsi="Times New Roman" w:cs="Times New Roman"/>
          </w:rPr>
          <w:delText>.</w:delText>
        </w:r>
      </w:del>
      <w:r w:rsidR="00B76299">
        <w:rPr>
          <w:rFonts w:ascii="Times New Roman" w:hAnsi="Times New Roman" w:cs="Times New Roman"/>
        </w:rPr>
        <w:t xml:space="preserve"> </w:t>
      </w:r>
      <w:ins w:id="31" w:author="Andrew" w:date="2016-12-16T13:10:00Z">
        <w:r w:rsidR="00B21EE4">
          <w:rPr>
            <w:rFonts w:ascii="Times New Roman" w:hAnsi="Times New Roman" w:cs="Times New Roman"/>
          </w:rPr>
          <w:t xml:space="preserve">making them </w:t>
        </w:r>
      </w:ins>
      <w:del w:id="32" w:author="Andrew" w:date="2016-12-16T13:10:00Z">
        <w:r w:rsidR="00B76299" w:rsidDel="00B21EE4">
          <w:rPr>
            <w:rFonts w:ascii="Times New Roman" w:hAnsi="Times New Roman" w:cs="Times New Roman"/>
          </w:rPr>
          <w:delText>G</w:delText>
        </w:r>
      </w:del>
      <w:ins w:id="33" w:author="Andrew" w:date="2016-12-16T13:10:00Z">
        <w:r w:rsidR="00B21EE4">
          <w:rPr>
            <w:rFonts w:ascii="Times New Roman" w:hAnsi="Times New Roman" w:cs="Times New Roman"/>
          </w:rPr>
          <w:t>g</w:t>
        </w:r>
      </w:ins>
      <w:r w:rsidR="00B76299">
        <w:rPr>
          <w:rFonts w:ascii="Times New Roman" w:hAnsi="Times New Roman" w:cs="Times New Roman"/>
        </w:rPr>
        <w:t>ood cleaning agents.</w:t>
      </w:r>
    </w:p>
    <w:p w14:paraId="126349E2" w14:textId="7D96B8B5" w:rsidR="00B76299" w:rsidRDefault="00B76299" w:rsidP="00B21EE4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Low in toxicity but can be irritating when exposed </w:t>
      </w:r>
      <w:ins w:id="34" w:author="Andrew" w:date="2016-12-16T13:10:00Z">
        <w:r w:rsidR="00B21EE4">
          <w:rPr>
            <w:rFonts w:ascii="Times New Roman" w:hAnsi="Times New Roman" w:cs="Times New Roman"/>
          </w:rPr>
          <w:t xml:space="preserve">for </w:t>
        </w:r>
      </w:ins>
      <w:r>
        <w:rPr>
          <w:rFonts w:ascii="Times New Roman" w:hAnsi="Times New Roman" w:cs="Times New Roman"/>
        </w:rPr>
        <w:t xml:space="preserve">long </w:t>
      </w:r>
      <w:del w:id="35" w:author="Andrew" w:date="2016-12-16T13:10:00Z">
        <w:r w:rsidDel="00B21EE4">
          <w:rPr>
            <w:rFonts w:ascii="Times New Roman" w:hAnsi="Times New Roman" w:cs="Times New Roman"/>
          </w:rPr>
          <w:delText>time</w:delText>
        </w:r>
      </w:del>
      <w:ins w:id="36" w:author="Andrew" w:date="2016-12-16T13:10:00Z">
        <w:r w:rsidR="00B21EE4">
          <w:rPr>
            <w:rFonts w:ascii="Times New Roman" w:hAnsi="Times New Roman" w:cs="Times New Roman"/>
          </w:rPr>
          <w:t>durations</w:t>
        </w:r>
      </w:ins>
      <w:r>
        <w:rPr>
          <w:rFonts w:ascii="Times New Roman" w:hAnsi="Times New Roman" w:cs="Times New Roman"/>
        </w:rPr>
        <w:t>.</w:t>
      </w:r>
    </w:p>
    <w:p w14:paraId="17B47BDE" w14:textId="1A38E8D3" w:rsidR="00B67AF3" w:rsidRPr="007D4BBB" w:rsidRDefault="00B76299" w:rsidP="00B21EE4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Commonly used in noncritical surfaces such as floors, furniture</w:t>
      </w:r>
      <w:ins w:id="37" w:author="Andrew" w:date="2016-12-16T13:10:00Z">
        <w:r w:rsidR="00B21EE4">
          <w:rPr>
            <w:rFonts w:ascii="Times New Roman" w:hAnsi="Times New Roman" w:cs="Times New Roman"/>
          </w:rPr>
          <w:t>,</w:t>
        </w:r>
      </w:ins>
      <w:r>
        <w:rPr>
          <w:rFonts w:ascii="Times New Roman" w:hAnsi="Times New Roman" w:cs="Times New Roman"/>
        </w:rPr>
        <w:t xml:space="preserve"> and walls.   </w:t>
      </w:r>
      <w:r w:rsidR="00F27933">
        <w:rPr>
          <w:rFonts w:ascii="Times New Roman" w:hAnsi="Times New Roman" w:cs="Times New Roman"/>
        </w:rPr>
        <w:t xml:space="preserve"> </w:t>
      </w:r>
    </w:p>
    <w:p w14:paraId="0D04A94D" w14:textId="0268A2FC" w:rsidR="001C734D" w:rsidRDefault="008961D5" w:rsidP="00B21EE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Phenolics: (O-phenophenoate-base</w:t>
      </w:r>
      <w:r w:rsidR="000546D1">
        <w:rPr>
          <w:rFonts w:ascii="Times New Roman" w:hAnsi="Times New Roman" w:cs="Times New Roman"/>
        </w:rPr>
        <w:t>d</w:t>
      </w:r>
      <w:r w:rsidRPr="007D4BBB">
        <w:rPr>
          <w:rFonts w:ascii="Times New Roman" w:hAnsi="Times New Roman" w:cs="Times New Roman"/>
        </w:rPr>
        <w:t xml:space="preserve"> </w:t>
      </w:r>
      <w:r w:rsidR="00B14457">
        <w:rPr>
          <w:rFonts w:ascii="Times New Roman" w:hAnsi="Times New Roman" w:cs="Times New Roman"/>
        </w:rPr>
        <w:t>c</w:t>
      </w:r>
      <w:r w:rsidRPr="007D4BBB">
        <w:rPr>
          <w:rFonts w:ascii="Times New Roman" w:hAnsi="Times New Roman" w:cs="Times New Roman"/>
        </w:rPr>
        <w:t>ompounds)</w:t>
      </w:r>
    </w:p>
    <w:p w14:paraId="3066DC92" w14:textId="14489DE1" w:rsidR="00783D7D" w:rsidRDefault="00B76299" w:rsidP="00B21EE4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Effective against bacteria</w:t>
      </w:r>
      <w:ins w:id="38" w:author="Andrew" w:date="2016-12-16T13:11:00Z">
        <w:r w:rsidR="00B21EE4">
          <w:rPr>
            <w:rFonts w:ascii="Times New Roman" w:hAnsi="Times New Roman" w:cs="Times New Roman"/>
          </w:rPr>
          <w:t>,</w:t>
        </w:r>
      </w:ins>
      <w:r>
        <w:rPr>
          <w:rFonts w:ascii="Times New Roman" w:hAnsi="Times New Roman" w:cs="Times New Roman"/>
        </w:rPr>
        <w:t xml:space="preserve"> especially Gram+ bacteria and enveloped viruses.</w:t>
      </w:r>
    </w:p>
    <w:p w14:paraId="6477BF98" w14:textId="40DD6F32" w:rsidR="00B76299" w:rsidRDefault="00B76299" w:rsidP="00B21EE4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ins w:id="39" w:author="Andrew" w:date="2016-12-16T13:11:00Z">
        <w:r w:rsidR="00B21EE4">
          <w:rPr>
            <w:rFonts w:ascii="Times New Roman" w:hAnsi="Times New Roman" w:cs="Times New Roman"/>
          </w:rPr>
          <w:t>OT</w:t>
        </w:r>
      </w:ins>
      <w:del w:id="40" w:author="Andrew" w:date="2016-12-16T13:11:00Z">
        <w:r w:rsidDel="00B21EE4">
          <w:rPr>
            <w:rFonts w:ascii="Times New Roman" w:hAnsi="Times New Roman" w:cs="Times New Roman"/>
          </w:rPr>
          <w:delText>ot</w:delText>
        </w:r>
      </w:del>
      <w:r>
        <w:rPr>
          <w:rFonts w:ascii="Times New Roman" w:hAnsi="Times New Roman" w:cs="Times New Roman"/>
        </w:rPr>
        <w:t xml:space="preserve"> effective against non-enveloped viruses and spores. </w:t>
      </w:r>
    </w:p>
    <w:p w14:paraId="5282E93F" w14:textId="2B81381B" w:rsidR="00B76299" w:rsidRDefault="00B76299" w:rsidP="00B21EE4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Compatible with organic materials. </w:t>
      </w:r>
    </w:p>
    <w:p w14:paraId="57A4DAC1" w14:textId="037D4A55" w:rsidR="00B76299" w:rsidRDefault="00B76299" w:rsidP="00B21EE4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Low in toxicity but can be irritating when exposed </w:t>
      </w:r>
      <w:ins w:id="41" w:author="Andrew" w:date="2016-12-16T13:11:00Z">
        <w:r w:rsidR="00B21EE4">
          <w:rPr>
            <w:rFonts w:ascii="Times New Roman" w:hAnsi="Times New Roman" w:cs="Times New Roman"/>
          </w:rPr>
          <w:t xml:space="preserve">for </w:t>
        </w:r>
      </w:ins>
      <w:r>
        <w:rPr>
          <w:rFonts w:ascii="Times New Roman" w:hAnsi="Times New Roman" w:cs="Times New Roman"/>
        </w:rPr>
        <w:t xml:space="preserve">long </w:t>
      </w:r>
      <w:del w:id="42" w:author="Andrew" w:date="2016-12-16T13:11:00Z">
        <w:r w:rsidDel="00B21EE4">
          <w:rPr>
            <w:rFonts w:ascii="Times New Roman" w:hAnsi="Times New Roman" w:cs="Times New Roman"/>
          </w:rPr>
          <w:delText>time</w:delText>
        </w:r>
      </w:del>
      <w:ins w:id="43" w:author="Andrew" w:date="2016-12-16T13:11:00Z">
        <w:r w:rsidR="00B21EE4">
          <w:rPr>
            <w:rFonts w:ascii="Times New Roman" w:hAnsi="Times New Roman" w:cs="Times New Roman"/>
          </w:rPr>
          <w:t>durations</w:t>
        </w:r>
      </w:ins>
      <w:r>
        <w:rPr>
          <w:rFonts w:ascii="Times New Roman" w:hAnsi="Times New Roman" w:cs="Times New Roman"/>
        </w:rPr>
        <w:t>.</w:t>
      </w:r>
    </w:p>
    <w:p w14:paraId="61248CB0" w14:textId="789947F0" w:rsidR="00B76299" w:rsidRPr="00B21EE4" w:rsidRDefault="00B76299" w:rsidP="00B21EE4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Commonly used in hospital environment</w:t>
      </w:r>
      <w:ins w:id="44" w:author="Andrew" w:date="2016-12-16T13:12:00Z">
        <w:r w:rsidR="00B21EE4">
          <w:rPr>
            <w:rFonts w:ascii="Times New Roman" w:hAnsi="Times New Roman" w:cs="Times New Roman"/>
          </w:rPr>
          <w:t>s</w:t>
        </w:r>
      </w:ins>
      <w:r>
        <w:rPr>
          <w:rFonts w:ascii="Times New Roman" w:hAnsi="Times New Roman" w:cs="Times New Roman"/>
        </w:rPr>
        <w:t xml:space="preserve">, laboratory surfaces. </w:t>
      </w:r>
    </w:p>
    <w:p w14:paraId="03F13625" w14:textId="2CA0E8A1" w:rsidR="008961D5" w:rsidRPr="007D4BBB" w:rsidRDefault="00B14457" w:rsidP="007D4BBB">
      <w:pPr>
        <w:pStyle w:val="Date"/>
        <w:ind w:leftChars="41" w:left="98" w:firstLine="600"/>
        <w:jc w:val="both"/>
      </w:pPr>
      <w:r>
        <w:t>1.1.2</w:t>
      </w:r>
      <w:r w:rsidR="00C4228C">
        <w:tab/>
      </w:r>
      <w:r w:rsidR="008961D5" w:rsidRPr="007D4BBB">
        <w:t>Intermediate</w:t>
      </w:r>
      <w:r w:rsidR="00C4228C">
        <w:t>-</w:t>
      </w:r>
      <w:r w:rsidR="008961D5" w:rsidRPr="007D4BBB">
        <w:t>Level Disinfectants</w:t>
      </w:r>
    </w:p>
    <w:p w14:paraId="749BA36E" w14:textId="4A850D78" w:rsidR="008961D5" w:rsidRDefault="008961D5" w:rsidP="007D4BBB">
      <w:pPr>
        <w:ind w:left="98" w:firstLine="600"/>
        <w:jc w:val="both"/>
        <w:rPr>
          <w:ins w:id="45" w:author="Zhifeng Chen" w:date="2016-12-13T16:12:00Z"/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 xml:space="preserve">      A. </w:t>
      </w:r>
      <w:r w:rsidR="0049065A" w:rsidRPr="007D4BBB">
        <w:rPr>
          <w:rFonts w:ascii="Times New Roman" w:hAnsi="Times New Roman" w:cs="Times New Roman"/>
        </w:rPr>
        <w:t>Alcohols</w:t>
      </w:r>
      <w:ins w:id="46" w:author="Zhifeng Chen" w:date="2016-12-13T16:22:00Z">
        <w:r w:rsidR="006234A7">
          <w:rPr>
            <w:rFonts w:ascii="Times New Roman" w:hAnsi="Times New Roman" w:cs="Times New Roman"/>
          </w:rPr>
          <w:t xml:space="preserve"> (such as ethyl alcohol and isopropyl alcohol)</w:t>
        </w:r>
      </w:ins>
    </w:p>
    <w:p w14:paraId="0B1F2C6F" w14:textId="2B69B0B5" w:rsidR="00B76299" w:rsidRDefault="006234A7">
      <w:pPr>
        <w:pStyle w:val="ListParagraph"/>
        <w:numPr>
          <w:ilvl w:val="0"/>
          <w:numId w:val="17"/>
        </w:numPr>
        <w:jc w:val="both"/>
        <w:rPr>
          <w:ins w:id="47" w:author="Zhifeng Chen" w:date="2016-12-13T16:23:00Z"/>
          <w:rFonts w:ascii="Times New Roman" w:hAnsi="Times New Roman" w:cs="Times New Roman"/>
        </w:rPr>
        <w:pPrChange w:id="48" w:author="Zhifeng Chen" w:date="2016-12-13T16:12:00Z">
          <w:pPr>
            <w:ind w:left="98" w:firstLine="600"/>
            <w:jc w:val="both"/>
          </w:pPr>
        </w:pPrChange>
      </w:pPr>
      <w:ins w:id="49" w:author="Zhifeng Chen" w:date="2016-12-13T16:23:00Z">
        <w:r>
          <w:rPr>
            <w:rFonts w:ascii="Times New Roman" w:hAnsi="Times New Roman" w:cs="Times New Roman"/>
          </w:rPr>
          <w:t>Effective against Gram+, Gram- bacteria</w:t>
        </w:r>
      </w:ins>
      <w:ins w:id="50" w:author="Andrew" w:date="2016-12-16T13:12:00Z">
        <w:r w:rsidR="00B21EE4">
          <w:rPr>
            <w:rFonts w:ascii="Times New Roman" w:hAnsi="Times New Roman" w:cs="Times New Roman"/>
          </w:rPr>
          <w:t>,</w:t>
        </w:r>
      </w:ins>
      <w:ins w:id="51" w:author="Zhifeng Chen" w:date="2016-12-13T16:23:00Z">
        <w:r>
          <w:rPr>
            <w:rFonts w:ascii="Times New Roman" w:hAnsi="Times New Roman" w:cs="Times New Roman"/>
          </w:rPr>
          <w:t xml:space="preserve"> and enveloped viruses.</w:t>
        </w:r>
      </w:ins>
    </w:p>
    <w:p w14:paraId="647FA972" w14:textId="10ACE699" w:rsidR="006234A7" w:rsidRDefault="006234A7">
      <w:pPr>
        <w:pStyle w:val="ListParagraph"/>
        <w:numPr>
          <w:ilvl w:val="0"/>
          <w:numId w:val="17"/>
        </w:numPr>
        <w:jc w:val="both"/>
        <w:rPr>
          <w:ins w:id="52" w:author="Zhifeng Chen" w:date="2016-12-13T16:24:00Z"/>
          <w:rFonts w:ascii="Times New Roman" w:hAnsi="Times New Roman" w:cs="Times New Roman"/>
        </w:rPr>
        <w:pPrChange w:id="53" w:author="Zhifeng Chen" w:date="2016-12-13T16:12:00Z">
          <w:pPr>
            <w:ind w:left="98" w:firstLine="600"/>
            <w:jc w:val="both"/>
          </w:pPr>
        </w:pPrChange>
      </w:pPr>
      <w:ins w:id="54" w:author="Zhifeng Chen" w:date="2016-12-13T16:23:00Z">
        <w:r>
          <w:rPr>
            <w:rFonts w:ascii="Times New Roman" w:hAnsi="Times New Roman" w:cs="Times New Roman"/>
          </w:rPr>
          <w:t>N</w:t>
        </w:r>
      </w:ins>
      <w:ins w:id="55" w:author="Andrew" w:date="2016-12-16T13:12:00Z">
        <w:r w:rsidR="00B21EE4">
          <w:rPr>
            <w:rFonts w:ascii="Times New Roman" w:hAnsi="Times New Roman" w:cs="Times New Roman"/>
          </w:rPr>
          <w:t>OT</w:t>
        </w:r>
      </w:ins>
      <w:ins w:id="56" w:author="Zhifeng Chen" w:date="2016-12-13T16:23:00Z">
        <w:del w:id="57" w:author="Andrew" w:date="2016-12-16T13:12:00Z">
          <w:r w:rsidDel="00B21EE4">
            <w:rPr>
              <w:rFonts w:ascii="Times New Roman" w:hAnsi="Times New Roman" w:cs="Times New Roman"/>
            </w:rPr>
            <w:delText>ot</w:delText>
          </w:r>
        </w:del>
        <w:r>
          <w:rPr>
            <w:rFonts w:ascii="Times New Roman" w:hAnsi="Times New Roman" w:cs="Times New Roman"/>
          </w:rPr>
          <w:t xml:space="preserve"> effective against spores</w:t>
        </w:r>
      </w:ins>
      <w:ins w:id="58" w:author="Zhifeng Chen" w:date="2016-12-13T16:24:00Z">
        <w:r>
          <w:rPr>
            <w:rFonts w:ascii="Times New Roman" w:hAnsi="Times New Roman" w:cs="Times New Roman"/>
          </w:rPr>
          <w:t xml:space="preserve"> and limited effective against non-enveloped viruses</w:t>
        </w:r>
      </w:ins>
      <w:ins w:id="59" w:author="Zhifeng Chen" w:date="2016-12-13T16:23:00Z">
        <w:r>
          <w:rPr>
            <w:rFonts w:ascii="Times New Roman" w:hAnsi="Times New Roman" w:cs="Times New Roman"/>
          </w:rPr>
          <w:t>.</w:t>
        </w:r>
      </w:ins>
    </w:p>
    <w:p w14:paraId="239A7033" w14:textId="48B35BB4" w:rsidR="006234A7" w:rsidRDefault="000467F3">
      <w:pPr>
        <w:pStyle w:val="ListParagraph"/>
        <w:numPr>
          <w:ilvl w:val="0"/>
          <w:numId w:val="17"/>
        </w:numPr>
        <w:jc w:val="both"/>
        <w:rPr>
          <w:ins w:id="60" w:author="Zhifeng Chen" w:date="2016-12-13T16:23:00Z"/>
          <w:rFonts w:ascii="Times New Roman" w:hAnsi="Times New Roman" w:cs="Times New Roman"/>
        </w:rPr>
        <w:pPrChange w:id="61" w:author="Zhifeng Chen" w:date="2016-12-13T16:12:00Z">
          <w:pPr>
            <w:ind w:left="98" w:firstLine="600"/>
            <w:jc w:val="both"/>
          </w:pPr>
        </w:pPrChange>
      </w:pPr>
      <w:ins w:id="62" w:author="Zhifeng Chen" w:date="2016-12-13T16:25:00Z">
        <w:r>
          <w:rPr>
            <w:rFonts w:ascii="Times New Roman" w:hAnsi="Times New Roman" w:cs="Times New Roman"/>
          </w:rPr>
          <w:t xml:space="preserve">Optimum concentration is in the range of 60-90%. </w:t>
        </w:r>
      </w:ins>
      <w:ins w:id="63" w:author="Zhifeng Chen" w:date="2016-12-13T16:24:00Z">
        <w:r>
          <w:rPr>
            <w:rFonts w:ascii="Times New Roman" w:hAnsi="Times New Roman" w:cs="Times New Roman"/>
          </w:rPr>
          <w:t xml:space="preserve">Activity drops quickly when diluted below 50%. </w:t>
        </w:r>
      </w:ins>
    </w:p>
    <w:p w14:paraId="5EDF399B" w14:textId="54174310" w:rsidR="006234A7" w:rsidRDefault="000467F3">
      <w:pPr>
        <w:pStyle w:val="ListParagraph"/>
        <w:numPr>
          <w:ilvl w:val="0"/>
          <w:numId w:val="17"/>
        </w:numPr>
        <w:jc w:val="both"/>
        <w:rPr>
          <w:ins w:id="64" w:author="Zhifeng Chen" w:date="2016-12-13T16:27:00Z"/>
          <w:rFonts w:ascii="Times New Roman" w:hAnsi="Times New Roman" w:cs="Times New Roman"/>
        </w:rPr>
        <w:pPrChange w:id="65" w:author="Zhifeng Chen" w:date="2016-12-13T16:12:00Z">
          <w:pPr>
            <w:ind w:left="98" w:firstLine="600"/>
            <w:jc w:val="both"/>
          </w:pPr>
        </w:pPrChange>
      </w:pPr>
      <w:ins w:id="66" w:author="Zhifeng Chen" w:date="2016-12-13T16:27:00Z">
        <w:r>
          <w:rPr>
            <w:rFonts w:ascii="Times New Roman" w:hAnsi="Times New Roman" w:cs="Times New Roman"/>
          </w:rPr>
          <w:t>Commonly used in healthcare settings</w:t>
        </w:r>
      </w:ins>
      <w:ins w:id="67" w:author="Andrew" w:date="2016-12-16T13:12:00Z">
        <w:r w:rsidR="00B21EE4">
          <w:rPr>
            <w:rFonts w:ascii="Times New Roman" w:hAnsi="Times New Roman" w:cs="Times New Roman"/>
          </w:rPr>
          <w:t>.</w:t>
        </w:r>
      </w:ins>
    </w:p>
    <w:p w14:paraId="23D1DE69" w14:textId="1B74A198" w:rsidR="000467F3" w:rsidRPr="00B76299" w:rsidRDefault="000467F3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rPrChange w:id="68" w:author="Zhifeng Chen" w:date="2016-12-13T16:12:00Z">
            <w:rPr/>
          </w:rPrChange>
        </w:rPr>
        <w:pPrChange w:id="69" w:author="Zhifeng Chen" w:date="2016-12-13T16:12:00Z">
          <w:pPr>
            <w:ind w:left="98" w:firstLine="600"/>
            <w:jc w:val="both"/>
          </w:pPr>
        </w:pPrChange>
      </w:pPr>
      <w:ins w:id="70" w:author="Zhifeng Chen" w:date="2016-12-13T16:27:00Z">
        <w:r>
          <w:rPr>
            <w:rFonts w:ascii="Times New Roman" w:hAnsi="Times New Roman" w:cs="Times New Roman"/>
          </w:rPr>
          <w:t xml:space="preserve">Alcohols are flammable and </w:t>
        </w:r>
      </w:ins>
      <w:ins w:id="71" w:author="Andrew" w:date="2016-12-16T13:12:00Z">
        <w:r w:rsidR="00B21EE4">
          <w:rPr>
            <w:rFonts w:ascii="Times New Roman" w:hAnsi="Times New Roman" w:cs="Times New Roman"/>
          </w:rPr>
          <w:t xml:space="preserve">quickly </w:t>
        </w:r>
      </w:ins>
      <w:ins w:id="72" w:author="Zhifeng Chen" w:date="2016-12-13T16:27:00Z">
        <w:r>
          <w:rPr>
            <w:rFonts w:ascii="Times New Roman" w:hAnsi="Times New Roman" w:cs="Times New Roman"/>
          </w:rPr>
          <w:t>ev</w:t>
        </w:r>
      </w:ins>
      <w:ins w:id="73" w:author="Zhifeng Chen" w:date="2016-12-13T16:28:00Z">
        <w:r>
          <w:rPr>
            <w:rFonts w:ascii="Times New Roman" w:hAnsi="Times New Roman" w:cs="Times New Roman"/>
          </w:rPr>
          <w:t>aporate</w:t>
        </w:r>
        <w:del w:id="74" w:author="Andrew" w:date="2016-12-16T13:12:00Z">
          <w:r w:rsidDel="00B21EE4">
            <w:rPr>
              <w:rFonts w:ascii="Times New Roman" w:hAnsi="Times New Roman" w:cs="Times New Roman"/>
            </w:rPr>
            <w:delText xml:space="preserve"> fast</w:delText>
          </w:r>
        </w:del>
        <w:r>
          <w:rPr>
            <w:rFonts w:ascii="Times New Roman" w:hAnsi="Times New Roman" w:cs="Times New Roman"/>
          </w:rPr>
          <w:t xml:space="preserve">. </w:t>
        </w:r>
      </w:ins>
    </w:p>
    <w:p w14:paraId="6AA803CB" w14:textId="46FBE039" w:rsidR="007E2606" w:rsidRDefault="007E2606" w:rsidP="007D4BBB">
      <w:pPr>
        <w:ind w:left="98" w:firstLine="600"/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 xml:space="preserve">      B. </w:t>
      </w:r>
      <w:r w:rsidR="00803BFD" w:rsidRPr="007D4BBB">
        <w:rPr>
          <w:rFonts w:ascii="Times New Roman" w:hAnsi="Times New Roman" w:cs="Times New Roman"/>
        </w:rPr>
        <w:t>Ha</w:t>
      </w:r>
      <w:r w:rsidR="00B14457">
        <w:rPr>
          <w:rFonts w:ascii="Times New Roman" w:hAnsi="Times New Roman" w:cs="Times New Roman"/>
        </w:rPr>
        <w:t>logen-Based Biocides: (Chlorine-based c</w:t>
      </w:r>
      <w:r w:rsidR="00803BFD" w:rsidRPr="007D4BBB">
        <w:rPr>
          <w:rFonts w:ascii="Times New Roman" w:hAnsi="Times New Roman" w:cs="Times New Roman"/>
        </w:rPr>
        <w:t xml:space="preserve">ompounds and </w:t>
      </w:r>
      <w:r w:rsidR="00B14457">
        <w:rPr>
          <w:rFonts w:ascii="Times New Roman" w:hAnsi="Times New Roman" w:cs="Times New Roman"/>
        </w:rPr>
        <w:t>I</w:t>
      </w:r>
      <w:r w:rsidR="00803BFD" w:rsidRPr="007D4BBB">
        <w:rPr>
          <w:rFonts w:ascii="Times New Roman" w:hAnsi="Times New Roman" w:cs="Times New Roman"/>
        </w:rPr>
        <w:t>odophores)</w:t>
      </w:r>
    </w:p>
    <w:p w14:paraId="75289FAF" w14:textId="2785A4ED" w:rsidR="00783D7D" w:rsidRPr="000467F3" w:rsidRDefault="000467F3">
      <w:pPr>
        <w:jc w:val="both"/>
        <w:rPr>
          <w:ins w:id="75" w:author="Zhifeng Chen" w:date="2016-12-13T16:30:00Z"/>
          <w:rFonts w:ascii="Times New Roman" w:hAnsi="Times New Roman" w:cs="Times New Roman"/>
          <w:rPrChange w:id="76" w:author="Zhifeng Chen" w:date="2016-12-13T16:31:00Z">
            <w:rPr>
              <w:ins w:id="77" w:author="Zhifeng Chen" w:date="2016-12-13T16:30:00Z"/>
            </w:rPr>
          </w:rPrChange>
        </w:rPr>
        <w:pPrChange w:id="78" w:author="Zhifeng Chen" w:date="2016-12-13T16:31:00Z">
          <w:pPr>
            <w:ind w:left="98" w:firstLine="600"/>
            <w:jc w:val="both"/>
          </w:pPr>
        </w:pPrChange>
      </w:pPr>
      <w:ins w:id="79" w:author="Zhifeng Chen" w:date="2016-12-13T16:31:00Z">
        <w:r>
          <w:rPr>
            <w:rFonts w:ascii="Times New Roman" w:hAnsi="Times New Roman" w:cs="Times New Roman"/>
          </w:rPr>
          <w:t xml:space="preserve">              </w:t>
        </w:r>
      </w:ins>
      <w:ins w:id="80" w:author="Zhifeng Chen" w:date="2016-12-13T16:30:00Z">
        <w:r w:rsidRPr="000467F3">
          <w:rPr>
            <w:rFonts w:ascii="Times New Roman" w:hAnsi="Times New Roman" w:cs="Times New Roman"/>
            <w:rPrChange w:id="81" w:author="Zhifeng Chen" w:date="2016-12-13T16:31:00Z">
              <w:rPr/>
            </w:rPrChange>
          </w:rPr>
          <w:t xml:space="preserve">Chlorine Compounds. </w:t>
        </w:r>
      </w:ins>
    </w:p>
    <w:p w14:paraId="795510C1" w14:textId="6D39742C" w:rsidR="000467F3" w:rsidRDefault="000467F3">
      <w:pPr>
        <w:pStyle w:val="ListParagraph"/>
        <w:numPr>
          <w:ilvl w:val="0"/>
          <w:numId w:val="20"/>
        </w:numPr>
        <w:jc w:val="both"/>
        <w:rPr>
          <w:ins w:id="82" w:author="Zhifeng Chen" w:date="2016-12-13T16:32:00Z"/>
          <w:rFonts w:ascii="Times New Roman" w:hAnsi="Times New Roman" w:cs="Times New Roman"/>
        </w:rPr>
        <w:pPrChange w:id="83" w:author="Zhifeng Chen" w:date="2016-12-13T16:31:00Z">
          <w:pPr>
            <w:ind w:left="98" w:firstLine="600"/>
            <w:jc w:val="both"/>
          </w:pPr>
        </w:pPrChange>
      </w:pPr>
      <w:ins w:id="84" w:author="Zhifeng Chen" w:date="2016-12-13T16:32:00Z">
        <w:r>
          <w:rPr>
            <w:rFonts w:ascii="Times New Roman" w:hAnsi="Times New Roman" w:cs="Times New Roman"/>
          </w:rPr>
          <w:t xml:space="preserve">Hypochlorites are the most widely used chlorine disinfectants. </w:t>
        </w:r>
      </w:ins>
    </w:p>
    <w:p w14:paraId="4566935C" w14:textId="64680375" w:rsidR="000467F3" w:rsidRDefault="000467F3">
      <w:pPr>
        <w:pStyle w:val="ListParagraph"/>
        <w:numPr>
          <w:ilvl w:val="0"/>
          <w:numId w:val="20"/>
        </w:numPr>
        <w:jc w:val="both"/>
        <w:rPr>
          <w:ins w:id="85" w:author="Zhifeng Chen" w:date="2016-12-13T16:33:00Z"/>
          <w:rFonts w:ascii="Times New Roman" w:hAnsi="Times New Roman" w:cs="Times New Roman"/>
        </w:rPr>
        <w:pPrChange w:id="86" w:author="Zhifeng Chen" w:date="2016-12-13T16:31:00Z">
          <w:pPr>
            <w:ind w:left="98" w:firstLine="600"/>
            <w:jc w:val="both"/>
          </w:pPr>
        </w:pPrChange>
      </w:pPr>
      <w:ins w:id="87" w:author="Zhifeng Chen" w:date="2016-12-13T16:33:00Z">
        <w:r>
          <w:rPr>
            <w:rFonts w:ascii="Times New Roman" w:hAnsi="Times New Roman" w:cs="Times New Roman"/>
          </w:rPr>
          <w:t>Effective against both enveloped and non-enveloped viruses, fungi, bacteria</w:t>
        </w:r>
      </w:ins>
      <w:ins w:id="88" w:author="Andrew" w:date="2016-12-16T13:12:00Z">
        <w:r w:rsidR="00B21EE4">
          <w:rPr>
            <w:rFonts w:ascii="Times New Roman" w:hAnsi="Times New Roman" w:cs="Times New Roman"/>
          </w:rPr>
          <w:t>,</w:t>
        </w:r>
      </w:ins>
      <w:ins w:id="89" w:author="Zhifeng Chen" w:date="2016-12-13T16:33:00Z">
        <w:r>
          <w:rPr>
            <w:rFonts w:ascii="Times New Roman" w:hAnsi="Times New Roman" w:cs="Times New Roman"/>
          </w:rPr>
          <w:t xml:space="preserve"> and algae.</w:t>
        </w:r>
      </w:ins>
    </w:p>
    <w:p w14:paraId="1932984D" w14:textId="05598509" w:rsidR="000467F3" w:rsidRDefault="000467F3">
      <w:pPr>
        <w:pStyle w:val="ListParagraph"/>
        <w:numPr>
          <w:ilvl w:val="0"/>
          <w:numId w:val="20"/>
        </w:numPr>
        <w:jc w:val="both"/>
        <w:rPr>
          <w:ins w:id="90" w:author="Zhifeng Chen" w:date="2016-12-13T16:34:00Z"/>
          <w:rFonts w:ascii="Times New Roman" w:hAnsi="Times New Roman" w:cs="Times New Roman"/>
        </w:rPr>
        <w:pPrChange w:id="91" w:author="Zhifeng Chen" w:date="2016-12-13T16:31:00Z">
          <w:pPr>
            <w:ind w:left="98" w:firstLine="600"/>
            <w:jc w:val="both"/>
          </w:pPr>
        </w:pPrChange>
      </w:pPr>
      <w:ins w:id="92" w:author="Zhifeng Chen" w:date="2016-12-13T16:34:00Z">
        <w:r>
          <w:rPr>
            <w:rFonts w:ascii="Times New Roman" w:hAnsi="Times New Roman" w:cs="Times New Roman"/>
          </w:rPr>
          <w:t>N</w:t>
        </w:r>
      </w:ins>
      <w:ins w:id="93" w:author="Andrew" w:date="2016-12-16T13:13:00Z">
        <w:r w:rsidR="00B21EE4">
          <w:rPr>
            <w:rFonts w:ascii="Times New Roman" w:hAnsi="Times New Roman" w:cs="Times New Roman"/>
          </w:rPr>
          <w:t>OT</w:t>
        </w:r>
      </w:ins>
      <w:ins w:id="94" w:author="Zhifeng Chen" w:date="2016-12-13T16:34:00Z">
        <w:del w:id="95" w:author="Andrew" w:date="2016-12-16T13:13:00Z">
          <w:r w:rsidDel="00B21EE4">
            <w:rPr>
              <w:rFonts w:ascii="Times New Roman" w:hAnsi="Times New Roman" w:cs="Times New Roman"/>
            </w:rPr>
            <w:delText>ot</w:delText>
          </w:r>
        </w:del>
        <w:r>
          <w:rPr>
            <w:rFonts w:ascii="Times New Roman" w:hAnsi="Times New Roman" w:cs="Times New Roman"/>
          </w:rPr>
          <w:t xml:space="preserve"> effective against spores. </w:t>
        </w:r>
      </w:ins>
    </w:p>
    <w:p w14:paraId="183BDF52" w14:textId="24351DA7" w:rsidR="000467F3" w:rsidRDefault="0067619E">
      <w:pPr>
        <w:pStyle w:val="ListParagraph"/>
        <w:numPr>
          <w:ilvl w:val="0"/>
          <w:numId w:val="20"/>
        </w:numPr>
        <w:jc w:val="both"/>
        <w:rPr>
          <w:ins w:id="96" w:author="Zhifeng Chen" w:date="2016-12-13T16:35:00Z"/>
          <w:rFonts w:ascii="Times New Roman" w:hAnsi="Times New Roman" w:cs="Times New Roman"/>
        </w:rPr>
        <w:pPrChange w:id="97" w:author="Zhifeng Chen" w:date="2016-12-13T16:31:00Z">
          <w:pPr>
            <w:ind w:left="98" w:firstLine="600"/>
            <w:jc w:val="both"/>
          </w:pPr>
        </w:pPrChange>
      </w:pPr>
      <w:ins w:id="98" w:author="Zhifeng Chen" w:date="2016-12-13T16:35:00Z">
        <w:r>
          <w:rPr>
            <w:rFonts w:ascii="Times New Roman" w:hAnsi="Times New Roman" w:cs="Times New Roman"/>
          </w:rPr>
          <w:t>Quickly inactivated by organic matter</w:t>
        </w:r>
      </w:ins>
      <w:ins w:id="99" w:author="Zhifeng Chen" w:date="2016-12-13T16:36:00Z">
        <w:r>
          <w:rPr>
            <w:rFonts w:ascii="Times New Roman" w:hAnsi="Times New Roman" w:cs="Times New Roman"/>
          </w:rPr>
          <w:t xml:space="preserve">. </w:t>
        </w:r>
      </w:ins>
    </w:p>
    <w:p w14:paraId="3BF92865" w14:textId="59854858" w:rsidR="0067619E" w:rsidRDefault="0067619E">
      <w:pPr>
        <w:pStyle w:val="ListParagraph"/>
        <w:numPr>
          <w:ilvl w:val="0"/>
          <w:numId w:val="20"/>
        </w:numPr>
        <w:jc w:val="both"/>
        <w:rPr>
          <w:ins w:id="100" w:author="Zhifeng Chen" w:date="2016-12-13T16:36:00Z"/>
          <w:rFonts w:ascii="Times New Roman" w:hAnsi="Times New Roman" w:cs="Times New Roman"/>
        </w:rPr>
        <w:pPrChange w:id="101" w:author="Zhifeng Chen" w:date="2016-12-13T16:31:00Z">
          <w:pPr>
            <w:ind w:left="98" w:firstLine="600"/>
            <w:jc w:val="both"/>
          </w:pPr>
        </w:pPrChange>
      </w:pPr>
      <w:ins w:id="102" w:author="Zhifeng Chen" w:date="2016-12-13T16:36:00Z">
        <w:r>
          <w:rPr>
            <w:rFonts w:ascii="Times New Roman" w:hAnsi="Times New Roman" w:cs="Times New Roman"/>
          </w:rPr>
          <w:t xml:space="preserve">Degraded fast due to the high oxidizing power. </w:t>
        </w:r>
      </w:ins>
    </w:p>
    <w:p w14:paraId="693539F9" w14:textId="7D386D2C" w:rsidR="0067619E" w:rsidRDefault="0067619E">
      <w:pPr>
        <w:jc w:val="both"/>
        <w:rPr>
          <w:ins w:id="103" w:author="Zhifeng Chen" w:date="2016-12-13T16:37:00Z"/>
          <w:rFonts w:ascii="Times New Roman" w:hAnsi="Times New Roman" w:cs="Times New Roman"/>
        </w:rPr>
        <w:pPrChange w:id="104" w:author="Zhifeng Chen" w:date="2016-12-13T16:37:00Z">
          <w:pPr>
            <w:ind w:left="98" w:firstLine="600"/>
            <w:jc w:val="both"/>
          </w:pPr>
        </w:pPrChange>
      </w:pPr>
      <w:ins w:id="105" w:author="Zhifeng Chen" w:date="2016-12-13T16:37:00Z">
        <w:r>
          <w:rPr>
            <w:rFonts w:ascii="Times New Roman" w:hAnsi="Times New Roman" w:cs="Times New Roman"/>
          </w:rPr>
          <w:t xml:space="preserve">              Iodophores</w:t>
        </w:r>
      </w:ins>
      <w:ins w:id="106" w:author="Zhifeng Chen" w:date="2016-12-13T16:39:00Z">
        <w:r>
          <w:rPr>
            <w:rFonts w:ascii="Times New Roman" w:hAnsi="Times New Roman" w:cs="Times New Roman"/>
          </w:rPr>
          <w:t xml:space="preserve">: </w:t>
        </w:r>
        <w:r>
          <w:rPr>
            <w:rStyle w:val="apple-converted-space"/>
            <w:rFonts w:ascii="Helvetica" w:hAnsi="Helvetica"/>
            <w:color w:val="000000"/>
          </w:rPr>
          <w:t> </w:t>
        </w:r>
        <w:r w:rsidRPr="0067619E">
          <w:rPr>
            <w:rFonts w:ascii="Times New Roman" w:hAnsi="Times New Roman" w:cs="Times New Roman"/>
            <w:rPrChange w:id="107" w:author="Zhifeng Chen" w:date="2016-12-13T16:39:00Z">
              <w:rPr>
                <w:rFonts w:ascii="Helvetica" w:hAnsi="Helvetica"/>
                <w:color w:val="000000"/>
              </w:rPr>
            </w:rPrChange>
          </w:rPr>
          <w:t xml:space="preserve">An iodophor is a combination of iodine and a solubilizing agent </w:t>
        </w:r>
        <w:r>
          <w:rPr>
            <w:rFonts w:ascii="Times New Roman" w:hAnsi="Times New Roman" w:cs="Times New Roman"/>
          </w:rPr>
          <w:t xml:space="preserve">      </w:t>
        </w:r>
        <w:r w:rsidRPr="0067619E">
          <w:rPr>
            <w:rFonts w:ascii="Times New Roman" w:hAnsi="Times New Roman" w:cs="Times New Roman"/>
            <w:rPrChange w:id="108" w:author="Zhifeng Chen" w:date="2016-12-13T16:39:00Z">
              <w:rPr>
                <w:rFonts w:ascii="Helvetica" w:hAnsi="Helvetica"/>
                <w:color w:val="000000"/>
              </w:rPr>
            </w:rPrChange>
          </w:rPr>
          <w:t>or carrier; the resulting complex provides a sustained-release reservoir of iodine and releases small amounts of free iodine in aqueous solution</w:t>
        </w:r>
      </w:ins>
      <w:ins w:id="109" w:author="Andrew" w:date="2016-12-16T13:20:00Z">
        <w:r w:rsidR="0035766D">
          <w:rPr>
            <w:rFonts w:ascii="Times New Roman" w:hAnsi="Times New Roman" w:cs="Times New Roman"/>
          </w:rPr>
          <w:t>.</w:t>
        </w:r>
      </w:ins>
    </w:p>
    <w:p w14:paraId="66DDE64B" w14:textId="0F8759CF" w:rsidR="0067619E" w:rsidRDefault="0067619E">
      <w:pPr>
        <w:pStyle w:val="ListParagraph"/>
        <w:numPr>
          <w:ilvl w:val="0"/>
          <w:numId w:val="22"/>
        </w:numPr>
        <w:jc w:val="both"/>
        <w:rPr>
          <w:ins w:id="110" w:author="Zhifeng Chen" w:date="2016-12-13T16:40:00Z"/>
          <w:rFonts w:ascii="Times New Roman" w:hAnsi="Times New Roman" w:cs="Times New Roman"/>
        </w:rPr>
        <w:pPrChange w:id="111" w:author="Zhifeng Chen" w:date="2016-12-13T16:38:00Z">
          <w:pPr>
            <w:ind w:left="98" w:firstLine="600"/>
            <w:jc w:val="both"/>
          </w:pPr>
        </w:pPrChange>
      </w:pPr>
      <w:ins w:id="112" w:author="Zhifeng Chen" w:date="2016-12-13T16:39:00Z">
        <w:r>
          <w:rPr>
            <w:rFonts w:ascii="Times New Roman" w:hAnsi="Times New Roman" w:cs="Times New Roman"/>
          </w:rPr>
          <w:t>Effective against bacteria, spores</w:t>
        </w:r>
      </w:ins>
      <w:ins w:id="113" w:author="Andrew" w:date="2016-12-16T13:19:00Z">
        <w:r w:rsidR="0035766D">
          <w:rPr>
            <w:rFonts w:ascii="Times New Roman" w:hAnsi="Times New Roman" w:cs="Times New Roman"/>
          </w:rPr>
          <w:t>,</w:t>
        </w:r>
      </w:ins>
      <w:ins w:id="114" w:author="Zhifeng Chen" w:date="2016-12-13T16:39:00Z">
        <w:r>
          <w:rPr>
            <w:rFonts w:ascii="Times New Roman" w:hAnsi="Times New Roman" w:cs="Times New Roman"/>
          </w:rPr>
          <w:t xml:space="preserve"> and fungi.</w:t>
        </w:r>
      </w:ins>
    </w:p>
    <w:p w14:paraId="2213246A" w14:textId="78C119F5" w:rsidR="0067619E" w:rsidRDefault="0067619E">
      <w:pPr>
        <w:pStyle w:val="ListParagraph"/>
        <w:numPr>
          <w:ilvl w:val="0"/>
          <w:numId w:val="22"/>
        </w:numPr>
        <w:jc w:val="both"/>
        <w:rPr>
          <w:ins w:id="115" w:author="Zhifeng Chen" w:date="2016-12-13T16:39:00Z"/>
          <w:rFonts w:ascii="Times New Roman" w:hAnsi="Times New Roman" w:cs="Times New Roman"/>
        </w:rPr>
        <w:pPrChange w:id="116" w:author="Zhifeng Chen" w:date="2016-12-13T16:38:00Z">
          <w:pPr>
            <w:ind w:left="98" w:firstLine="600"/>
            <w:jc w:val="both"/>
          </w:pPr>
        </w:pPrChange>
      </w:pPr>
      <w:ins w:id="117" w:author="Zhifeng Chen" w:date="2016-12-13T16:40:00Z">
        <w:r>
          <w:rPr>
            <w:rFonts w:ascii="Times New Roman" w:hAnsi="Times New Roman" w:cs="Times New Roman"/>
          </w:rPr>
          <w:t>Need</w:t>
        </w:r>
      </w:ins>
      <w:ins w:id="118" w:author="Andrew" w:date="2016-12-16T13:21:00Z">
        <w:r w:rsidR="0035766D">
          <w:rPr>
            <w:rFonts w:ascii="Times New Roman" w:hAnsi="Times New Roman" w:cs="Times New Roman"/>
          </w:rPr>
          <w:t>s</w:t>
        </w:r>
      </w:ins>
      <w:ins w:id="119" w:author="Zhifeng Chen" w:date="2016-12-13T16:40:00Z">
        <w:r>
          <w:rPr>
            <w:rFonts w:ascii="Times New Roman" w:hAnsi="Times New Roman" w:cs="Times New Roman"/>
          </w:rPr>
          <w:t xml:space="preserve"> prolonged contact time. </w:t>
        </w:r>
      </w:ins>
    </w:p>
    <w:p w14:paraId="0D307AF2" w14:textId="568D13AB" w:rsidR="0067619E" w:rsidRDefault="0067619E">
      <w:pPr>
        <w:pStyle w:val="ListParagraph"/>
        <w:numPr>
          <w:ilvl w:val="0"/>
          <w:numId w:val="22"/>
        </w:numPr>
        <w:jc w:val="both"/>
        <w:rPr>
          <w:ins w:id="120" w:author="Zhifeng Chen" w:date="2016-12-13T16:41:00Z"/>
          <w:rFonts w:ascii="Times New Roman" w:hAnsi="Times New Roman" w:cs="Times New Roman"/>
        </w:rPr>
        <w:pPrChange w:id="121" w:author="Zhifeng Chen" w:date="2016-12-13T16:38:00Z">
          <w:pPr>
            <w:ind w:left="98" w:firstLine="600"/>
            <w:jc w:val="both"/>
          </w:pPr>
        </w:pPrChange>
      </w:pPr>
      <w:ins w:id="122" w:author="Zhifeng Chen" w:date="2016-12-13T16:40:00Z">
        <w:r>
          <w:rPr>
            <w:rFonts w:ascii="Times New Roman" w:hAnsi="Times New Roman" w:cs="Times New Roman"/>
          </w:rPr>
          <w:t>N</w:t>
        </w:r>
      </w:ins>
      <w:ins w:id="123" w:author="Andrew" w:date="2016-12-16T13:19:00Z">
        <w:r w:rsidR="0035766D">
          <w:rPr>
            <w:rFonts w:ascii="Times New Roman" w:hAnsi="Times New Roman" w:cs="Times New Roman"/>
          </w:rPr>
          <w:t>OT</w:t>
        </w:r>
      </w:ins>
      <w:ins w:id="124" w:author="Zhifeng Chen" w:date="2016-12-13T16:40:00Z">
        <w:del w:id="125" w:author="Andrew" w:date="2016-12-16T13:19:00Z">
          <w:r w:rsidDel="0035766D">
            <w:rPr>
              <w:rFonts w:ascii="Times New Roman" w:hAnsi="Times New Roman" w:cs="Times New Roman"/>
            </w:rPr>
            <w:delText>ot</w:delText>
          </w:r>
        </w:del>
        <w:r>
          <w:rPr>
            <w:rFonts w:ascii="Times New Roman" w:hAnsi="Times New Roman" w:cs="Times New Roman"/>
          </w:rPr>
          <w:t xml:space="preserve"> effective in the presence of organic matter. </w:t>
        </w:r>
      </w:ins>
    </w:p>
    <w:p w14:paraId="751F4E3F" w14:textId="230DB847" w:rsidR="0067619E" w:rsidRPr="0067619E" w:rsidRDefault="0067619E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rPrChange w:id="126" w:author="Zhifeng Chen" w:date="2016-12-13T16:37:00Z">
            <w:rPr/>
          </w:rPrChange>
        </w:rPr>
        <w:pPrChange w:id="127" w:author="Zhifeng Chen" w:date="2016-12-13T16:38:00Z">
          <w:pPr>
            <w:ind w:left="98" w:firstLine="600"/>
            <w:jc w:val="both"/>
          </w:pPr>
        </w:pPrChange>
      </w:pPr>
      <w:ins w:id="128" w:author="Zhifeng Chen" w:date="2016-12-13T16:41:00Z">
        <w:r>
          <w:rPr>
            <w:rFonts w:ascii="Times New Roman" w:hAnsi="Times New Roman" w:cs="Times New Roman"/>
          </w:rPr>
          <w:lastRenderedPageBreak/>
          <w:t>Commonly used as antiseptics, used for blood culture bottles</w:t>
        </w:r>
      </w:ins>
      <w:ins w:id="129" w:author="Andrew" w:date="2016-12-16T13:21:00Z">
        <w:r w:rsidR="0035766D">
          <w:rPr>
            <w:rFonts w:ascii="Times New Roman" w:hAnsi="Times New Roman" w:cs="Times New Roman"/>
          </w:rPr>
          <w:t>,</w:t>
        </w:r>
      </w:ins>
      <w:ins w:id="130" w:author="Zhifeng Chen" w:date="2016-12-13T16:41:00Z">
        <w:r>
          <w:rPr>
            <w:rFonts w:ascii="Times New Roman" w:hAnsi="Times New Roman" w:cs="Times New Roman"/>
          </w:rPr>
          <w:t xml:space="preserve"> and medical </w:t>
        </w:r>
      </w:ins>
      <w:ins w:id="131" w:author="Zhifeng Chen" w:date="2016-12-13T16:42:00Z">
        <w:r>
          <w:rPr>
            <w:rFonts w:ascii="Times New Roman" w:hAnsi="Times New Roman" w:cs="Times New Roman"/>
          </w:rPr>
          <w:t>equipment</w:t>
        </w:r>
      </w:ins>
      <w:ins w:id="132" w:author="Zhifeng Chen" w:date="2016-12-13T16:41:00Z">
        <w:r>
          <w:rPr>
            <w:rFonts w:ascii="Times New Roman" w:hAnsi="Times New Roman" w:cs="Times New Roman"/>
          </w:rPr>
          <w:t>.</w:t>
        </w:r>
      </w:ins>
      <w:ins w:id="133" w:author="Zhifeng Chen" w:date="2016-12-13T16:42:00Z">
        <w:r>
          <w:rPr>
            <w:rFonts w:ascii="Times New Roman" w:hAnsi="Times New Roman" w:cs="Times New Roman"/>
          </w:rPr>
          <w:t xml:space="preserve"> </w:t>
        </w:r>
      </w:ins>
    </w:p>
    <w:p w14:paraId="09E2C1AB" w14:textId="7E36B53A" w:rsidR="00803BFD" w:rsidRPr="007D4BBB" w:rsidRDefault="00803BFD" w:rsidP="007D4BBB">
      <w:pPr>
        <w:ind w:left="98" w:firstLine="600"/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1.1.3</w:t>
      </w:r>
      <w:ins w:id="134" w:author="Andrew Wilkens" w:date="2016-11-18T11:31:00Z">
        <w:r w:rsidR="00C4228C">
          <w:rPr>
            <w:rFonts w:ascii="Times New Roman" w:hAnsi="Times New Roman" w:cs="Times New Roman"/>
          </w:rPr>
          <w:tab/>
        </w:r>
      </w:ins>
      <w:del w:id="135" w:author="Andrew Wilkens" w:date="2016-11-18T11:31:00Z">
        <w:r w:rsidRPr="007D4BBB" w:rsidDel="00C4228C">
          <w:rPr>
            <w:rFonts w:ascii="Times New Roman" w:hAnsi="Times New Roman" w:cs="Times New Roman"/>
          </w:rPr>
          <w:delText xml:space="preserve"> </w:delText>
        </w:r>
        <w:r w:rsidR="00B14457" w:rsidDel="00C4228C">
          <w:rPr>
            <w:rFonts w:ascii="Times New Roman" w:hAnsi="Times New Roman" w:cs="Times New Roman"/>
          </w:rPr>
          <w:tab/>
        </w:r>
      </w:del>
      <w:r w:rsidRPr="007D4BBB">
        <w:rPr>
          <w:rFonts w:ascii="Times New Roman" w:hAnsi="Times New Roman" w:cs="Times New Roman"/>
        </w:rPr>
        <w:t>High</w:t>
      </w:r>
      <w:ins w:id="136" w:author="Andrew Wilkens" w:date="2016-11-18T11:32:00Z">
        <w:r w:rsidR="00C4228C">
          <w:rPr>
            <w:rFonts w:ascii="Times New Roman" w:hAnsi="Times New Roman" w:cs="Times New Roman"/>
          </w:rPr>
          <w:t>-</w:t>
        </w:r>
      </w:ins>
      <w:del w:id="137" w:author="Andrew Wilkens" w:date="2016-11-18T11:32:00Z">
        <w:r w:rsidRPr="007D4BBB" w:rsidDel="00C4228C">
          <w:rPr>
            <w:rFonts w:ascii="Times New Roman" w:hAnsi="Times New Roman" w:cs="Times New Roman"/>
          </w:rPr>
          <w:delText xml:space="preserve"> </w:delText>
        </w:r>
      </w:del>
      <w:r w:rsidRPr="007D4BBB">
        <w:rPr>
          <w:rFonts w:ascii="Times New Roman" w:hAnsi="Times New Roman" w:cs="Times New Roman"/>
        </w:rPr>
        <w:t>Level Disinfectants</w:t>
      </w:r>
    </w:p>
    <w:p w14:paraId="16A4C32C" w14:textId="795784E2" w:rsidR="00687D7F" w:rsidRDefault="00803BFD" w:rsidP="007D4BBB">
      <w:pPr>
        <w:ind w:left="98" w:firstLine="600"/>
        <w:jc w:val="both"/>
        <w:rPr>
          <w:ins w:id="138" w:author="Zhifeng Chen" w:date="2016-12-13T16:55:00Z"/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 xml:space="preserve">      A. </w:t>
      </w:r>
      <w:ins w:id="139" w:author="Andrew" w:date="2016-12-16T13:36:00Z">
        <w:r w:rsidR="000D007E">
          <w:rPr>
            <w:rFonts w:ascii="Times New Roman" w:hAnsi="Times New Roman" w:cs="Times New Roman"/>
          </w:rPr>
          <w:t xml:space="preserve">Oxidizers and </w:t>
        </w:r>
      </w:ins>
      <w:r w:rsidRPr="007D4BBB">
        <w:rPr>
          <w:rFonts w:ascii="Times New Roman" w:hAnsi="Times New Roman" w:cs="Times New Roman"/>
        </w:rPr>
        <w:t xml:space="preserve">Acids (Hydrogen peroxide, </w:t>
      </w:r>
      <w:r w:rsidR="00687D7F" w:rsidRPr="007D4BBB">
        <w:rPr>
          <w:rFonts w:ascii="Times New Roman" w:hAnsi="Times New Roman" w:cs="Times New Roman"/>
        </w:rPr>
        <w:t>Peracetic Acid</w:t>
      </w:r>
      <w:r w:rsidRPr="007D4BBB">
        <w:rPr>
          <w:rFonts w:ascii="Times New Roman" w:hAnsi="Times New Roman" w:cs="Times New Roman"/>
        </w:rPr>
        <w:t>)</w:t>
      </w:r>
    </w:p>
    <w:p w14:paraId="209B4E1F" w14:textId="10615B5E" w:rsidR="003F4F6F" w:rsidRDefault="003F4F6F" w:rsidP="007D4BBB">
      <w:pPr>
        <w:ind w:left="98" w:firstLine="600"/>
        <w:jc w:val="both"/>
        <w:rPr>
          <w:ins w:id="140" w:author="Zhifeng Chen" w:date="2016-12-13T16:42:00Z"/>
          <w:rFonts w:ascii="Times New Roman" w:hAnsi="Times New Roman" w:cs="Times New Roman"/>
        </w:rPr>
      </w:pPr>
      <w:ins w:id="141" w:author="Zhifeng Chen" w:date="2016-12-13T16:55:00Z">
        <w:r>
          <w:rPr>
            <w:rFonts w:ascii="Times New Roman" w:hAnsi="Times New Roman" w:cs="Times New Roman"/>
          </w:rPr>
          <w:t xml:space="preserve">        The effect is not dependent on </w:t>
        </w:r>
        <w:del w:id="142" w:author="Andrew" w:date="2016-12-16T13:32:00Z">
          <w:r w:rsidDel="000D007E">
            <w:rPr>
              <w:rFonts w:ascii="Times New Roman" w:hAnsi="Times New Roman" w:cs="Times New Roman"/>
            </w:rPr>
            <w:delText xml:space="preserve">the </w:delText>
          </w:r>
        </w:del>
        <w:r>
          <w:rPr>
            <w:rFonts w:ascii="Times New Roman" w:hAnsi="Times New Roman" w:cs="Times New Roman"/>
          </w:rPr>
          <w:t xml:space="preserve">pH alone. For example, weak organic acids </w:t>
        </w:r>
      </w:ins>
      <w:ins w:id="143" w:author="Zhifeng Chen" w:date="2016-12-13T16:56:00Z">
        <w:r w:rsidR="0065013B">
          <w:rPr>
            <w:rFonts w:ascii="Times New Roman" w:hAnsi="Times New Roman" w:cs="Times New Roman"/>
          </w:rPr>
          <w:t xml:space="preserve">are more potent than inorganic acids despite </w:t>
        </w:r>
      </w:ins>
      <w:ins w:id="144" w:author="Andrew" w:date="2016-12-16T13:32:00Z">
        <w:r w:rsidR="000D007E">
          <w:rPr>
            <w:rFonts w:ascii="Times New Roman" w:hAnsi="Times New Roman" w:cs="Times New Roman"/>
          </w:rPr>
          <w:t xml:space="preserve">the </w:t>
        </w:r>
      </w:ins>
      <w:ins w:id="145" w:author="Zhifeng Chen" w:date="2016-12-13T16:56:00Z">
        <w:r w:rsidR="0065013B">
          <w:rPr>
            <w:rFonts w:ascii="Times New Roman" w:hAnsi="Times New Roman" w:cs="Times New Roman"/>
          </w:rPr>
          <w:t xml:space="preserve">low dissociation constant. </w:t>
        </w:r>
      </w:ins>
    </w:p>
    <w:p w14:paraId="75EFE692" w14:textId="33A606E6" w:rsidR="0067619E" w:rsidRDefault="0067619E" w:rsidP="007D4BBB">
      <w:pPr>
        <w:ind w:left="98" w:firstLine="600"/>
        <w:jc w:val="both"/>
        <w:rPr>
          <w:ins w:id="146" w:author="Zhifeng Chen" w:date="2016-12-13T16:53:00Z"/>
          <w:rFonts w:ascii="Times New Roman" w:hAnsi="Times New Roman" w:cs="Times New Roman"/>
        </w:rPr>
      </w:pPr>
      <w:ins w:id="147" w:author="Zhifeng Chen" w:date="2016-12-13T16:42:00Z">
        <w:r>
          <w:rPr>
            <w:rFonts w:ascii="Times New Roman" w:hAnsi="Times New Roman" w:cs="Times New Roman"/>
          </w:rPr>
          <w:t xml:space="preserve">       </w:t>
        </w:r>
      </w:ins>
      <w:ins w:id="148" w:author="Zhifeng Chen" w:date="2016-12-13T16:53:00Z">
        <w:r w:rsidR="003F4F6F">
          <w:rPr>
            <w:rFonts w:ascii="Times New Roman" w:hAnsi="Times New Roman" w:cs="Times New Roman"/>
          </w:rPr>
          <w:tab/>
          <w:t>Hydrogen peroxide</w:t>
        </w:r>
      </w:ins>
    </w:p>
    <w:p w14:paraId="1910C6C4" w14:textId="2D91D2FB" w:rsidR="003F4F6F" w:rsidRDefault="0065013B">
      <w:pPr>
        <w:pStyle w:val="ListParagraph"/>
        <w:numPr>
          <w:ilvl w:val="0"/>
          <w:numId w:val="23"/>
        </w:numPr>
        <w:jc w:val="both"/>
        <w:rPr>
          <w:ins w:id="149" w:author="Zhifeng Chen" w:date="2016-12-13T16:54:00Z"/>
          <w:rFonts w:ascii="Times New Roman" w:hAnsi="Times New Roman" w:cs="Times New Roman"/>
        </w:rPr>
        <w:pPrChange w:id="150" w:author="Zhifeng Chen" w:date="2016-12-13T16:54:00Z">
          <w:pPr>
            <w:ind w:left="98" w:firstLine="600"/>
            <w:jc w:val="both"/>
          </w:pPr>
        </w:pPrChange>
      </w:pPr>
      <w:ins w:id="151" w:author="Zhifeng Chen" w:date="2016-12-13T16:57:00Z">
        <w:r>
          <w:rPr>
            <w:rFonts w:ascii="Times New Roman" w:hAnsi="Times New Roman" w:cs="Times New Roman"/>
          </w:rPr>
          <w:t>E</w:t>
        </w:r>
      </w:ins>
      <w:ins w:id="152" w:author="Zhifeng Chen" w:date="2016-12-13T16:54:00Z">
        <w:r w:rsidR="003F4F6F">
          <w:rPr>
            <w:rFonts w:ascii="Times New Roman" w:hAnsi="Times New Roman" w:cs="Times New Roman"/>
          </w:rPr>
          <w:t>ffective against</w:t>
        </w:r>
      </w:ins>
      <w:ins w:id="153" w:author="Zhifeng Chen" w:date="2016-12-13T16:58:00Z">
        <w:r>
          <w:rPr>
            <w:rFonts w:ascii="Times New Roman" w:hAnsi="Times New Roman" w:cs="Times New Roman"/>
          </w:rPr>
          <w:t xml:space="preserve"> enveloped and non-enveloped viruses, vegetative bacteria, fungi</w:t>
        </w:r>
      </w:ins>
      <w:ins w:id="154" w:author="Andrew" w:date="2016-12-16T13:36:00Z">
        <w:r w:rsidR="000D007E">
          <w:rPr>
            <w:rFonts w:ascii="Times New Roman" w:hAnsi="Times New Roman" w:cs="Times New Roman"/>
          </w:rPr>
          <w:t>,</w:t>
        </w:r>
      </w:ins>
      <w:ins w:id="155" w:author="Zhifeng Chen" w:date="2016-12-13T16:58:00Z">
        <w:r>
          <w:rPr>
            <w:rFonts w:ascii="Times New Roman" w:hAnsi="Times New Roman" w:cs="Times New Roman"/>
          </w:rPr>
          <w:t xml:space="preserve"> and bacterial spores</w:t>
        </w:r>
      </w:ins>
      <w:ins w:id="156" w:author="Zhifeng Chen" w:date="2016-12-13T16:54:00Z">
        <w:r w:rsidR="003F4F6F">
          <w:rPr>
            <w:rFonts w:ascii="Times New Roman" w:hAnsi="Times New Roman" w:cs="Times New Roman"/>
          </w:rPr>
          <w:t xml:space="preserve">. </w:t>
        </w:r>
      </w:ins>
    </w:p>
    <w:p w14:paraId="16A3AFC8" w14:textId="18F04916" w:rsidR="003F4F6F" w:rsidRDefault="0065013B">
      <w:pPr>
        <w:pStyle w:val="ListParagraph"/>
        <w:numPr>
          <w:ilvl w:val="0"/>
          <w:numId w:val="23"/>
        </w:numPr>
        <w:jc w:val="both"/>
        <w:rPr>
          <w:ins w:id="157" w:author="Zhifeng Chen" w:date="2016-12-13T16:56:00Z"/>
          <w:rFonts w:ascii="Times New Roman" w:hAnsi="Times New Roman" w:cs="Times New Roman"/>
        </w:rPr>
        <w:pPrChange w:id="158" w:author="Zhifeng Chen" w:date="2016-12-13T16:54:00Z">
          <w:pPr>
            <w:ind w:left="98" w:firstLine="600"/>
            <w:jc w:val="both"/>
          </w:pPr>
        </w:pPrChange>
      </w:pPr>
      <w:ins w:id="159" w:author="Zhifeng Chen" w:date="2016-12-13T16:56:00Z">
        <w:r>
          <w:rPr>
            <w:rFonts w:ascii="Times New Roman" w:hAnsi="Times New Roman" w:cs="Times New Roman"/>
          </w:rPr>
          <w:t>Often used as antiseptics to clean wounds</w:t>
        </w:r>
      </w:ins>
      <w:ins w:id="160" w:author="Zhifeng Chen" w:date="2016-12-13T16:59:00Z">
        <w:r>
          <w:rPr>
            <w:rFonts w:ascii="Times New Roman" w:hAnsi="Times New Roman" w:cs="Times New Roman"/>
          </w:rPr>
          <w:t xml:space="preserve"> and disinfect environmental surface</w:t>
        </w:r>
      </w:ins>
      <w:ins w:id="161" w:author="Zhifeng Chen" w:date="2016-12-13T17:00:00Z">
        <w:r>
          <w:rPr>
            <w:rFonts w:ascii="Times New Roman" w:hAnsi="Times New Roman" w:cs="Times New Roman"/>
          </w:rPr>
          <w:t xml:space="preserve">s. </w:t>
        </w:r>
      </w:ins>
    </w:p>
    <w:p w14:paraId="7F13B8A3" w14:textId="77777777" w:rsidR="0065013B" w:rsidRDefault="0065013B">
      <w:pPr>
        <w:pStyle w:val="ListParagraph"/>
        <w:numPr>
          <w:ilvl w:val="0"/>
          <w:numId w:val="23"/>
        </w:numPr>
        <w:jc w:val="both"/>
        <w:rPr>
          <w:ins w:id="162" w:author="Zhifeng Chen" w:date="2016-12-13T16:59:00Z"/>
          <w:rFonts w:ascii="Times New Roman" w:hAnsi="Times New Roman" w:cs="Times New Roman"/>
        </w:rPr>
        <w:pPrChange w:id="163" w:author="Zhifeng Chen" w:date="2016-12-13T16:54:00Z">
          <w:pPr>
            <w:ind w:left="98" w:firstLine="600"/>
            <w:jc w:val="both"/>
          </w:pPr>
        </w:pPrChange>
      </w:pPr>
      <w:ins w:id="164" w:author="Zhifeng Chen" w:date="2016-12-13T16:58:00Z">
        <w:r>
          <w:rPr>
            <w:rFonts w:ascii="Times New Roman" w:hAnsi="Times New Roman" w:cs="Times New Roman"/>
          </w:rPr>
          <w:t>High concentration is harmful for tissues</w:t>
        </w:r>
      </w:ins>
      <w:ins w:id="165" w:author="Zhifeng Chen" w:date="2016-12-13T16:59:00Z">
        <w:r>
          <w:rPr>
            <w:rFonts w:ascii="Times New Roman" w:hAnsi="Times New Roman" w:cs="Times New Roman"/>
          </w:rPr>
          <w:t>.</w:t>
        </w:r>
      </w:ins>
    </w:p>
    <w:p w14:paraId="7BC22EF2" w14:textId="77777777" w:rsidR="0065013B" w:rsidRDefault="0065013B">
      <w:pPr>
        <w:ind w:left="1890"/>
        <w:jc w:val="both"/>
        <w:rPr>
          <w:ins w:id="166" w:author="Zhifeng Chen" w:date="2016-12-13T17:00:00Z"/>
          <w:rFonts w:ascii="Times New Roman" w:hAnsi="Times New Roman" w:cs="Times New Roman"/>
        </w:rPr>
        <w:pPrChange w:id="167" w:author="Zhifeng Chen" w:date="2016-12-13T17:00:00Z">
          <w:pPr>
            <w:ind w:left="98" w:firstLine="600"/>
            <w:jc w:val="both"/>
          </w:pPr>
        </w:pPrChange>
      </w:pPr>
      <w:ins w:id="168" w:author="Zhifeng Chen" w:date="2016-12-13T17:00:00Z">
        <w:r>
          <w:rPr>
            <w:rFonts w:ascii="Times New Roman" w:hAnsi="Times New Roman" w:cs="Times New Roman"/>
          </w:rPr>
          <w:t>Peracetic Acid</w:t>
        </w:r>
      </w:ins>
    </w:p>
    <w:p w14:paraId="30CB89BE" w14:textId="0676F733" w:rsidR="0065013B" w:rsidRDefault="0065013B">
      <w:pPr>
        <w:pStyle w:val="ListParagraph"/>
        <w:numPr>
          <w:ilvl w:val="0"/>
          <w:numId w:val="24"/>
        </w:numPr>
        <w:jc w:val="both"/>
        <w:rPr>
          <w:ins w:id="169" w:author="Zhifeng Chen" w:date="2016-12-13T17:02:00Z"/>
          <w:rFonts w:ascii="Times New Roman" w:hAnsi="Times New Roman" w:cs="Times New Roman"/>
        </w:rPr>
        <w:pPrChange w:id="170" w:author="Zhifeng Chen" w:date="2016-12-13T17:00:00Z">
          <w:pPr>
            <w:ind w:left="98" w:firstLine="600"/>
            <w:jc w:val="both"/>
          </w:pPr>
        </w:pPrChange>
      </w:pPr>
      <w:ins w:id="171" w:author="Zhifeng Chen" w:date="2016-12-13T17:02:00Z">
        <w:r>
          <w:rPr>
            <w:rFonts w:ascii="Times New Roman" w:hAnsi="Times New Roman" w:cs="Times New Roman"/>
          </w:rPr>
          <w:t>Effective against all microorganisms with</w:t>
        </w:r>
        <w:del w:id="172" w:author="Andrew" w:date="2016-12-16T13:43:00Z">
          <w:r w:rsidDel="000D007E">
            <w:rPr>
              <w:rFonts w:ascii="Times New Roman" w:hAnsi="Times New Roman" w:cs="Times New Roman"/>
            </w:rPr>
            <w:delText xml:space="preserve"> a</w:delText>
          </w:r>
        </w:del>
        <w:r>
          <w:rPr>
            <w:rFonts w:ascii="Times New Roman" w:hAnsi="Times New Roman" w:cs="Times New Roman"/>
          </w:rPr>
          <w:t xml:space="preserve"> fast action.</w:t>
        </w:r>
      </w:ins>
    </w:p>
    <w:p w14:paraId="1CF61448" w14:textId="452A3243" w:rsidR="0065013B" w:rsidRDefault="0065013B">
      <w:pPr>
        <w:pStyle w:val="ListParagraph"/>
        <w:numPr>
          <w:ilvl w:val="0"/>
          <w:numId w:val="24"/>
        </w:numPr>
        <w:jc w:val="both"/>
        <w:rPr>
          <w:ins w:id="173" w:author="Zhifeng Chen" w:date="2016-12-13T17:02:00Z"/>
          <w:rFonts w:ascii="Times New Roman" w:hAnsi="Times New Roman" w:cs="Times New Roman"/>
        </w:rPr>
        <w:pPrChange w:id="174" w:author="Zhifeng Chen" w:date="2016-12-13T17:02:00Z">
          <w:pPr>
            <w:ind w:left="98" w:firstLine="600"/>
            <w:jc w:val="both"/>
          </w:pPr>
        </w:pPrChange>
      </w:pPr>
      <w:ins w:id="175" w:author="Zhifeng Chen" w:date="2016-12-13T17:02:00Z">
        <w:r>
          <w:rPr>
            <w:rFonts w:ascii="Times New Roman" w:hAnsi="Times New Roman" w:cs="Times New Roman"/>
          </w:rPr>
          <w:t>Effective in the presence of organic matter and low temperature</w:t>
        </w:r>
      </w:ins>
      <w:ins w:id="176" w:author="Andrew" w:date="2016-12-16T13:43:00Z">
        <w:r w:rsidR="000D007E">
          <w:rPr>
            <w:rFonts w:ascii="Times New Roman" w:hAnsi="Times New Roman" w:cs="Times New Roman"/>
          </w:rPr>
          <w:t>s</w:t>
        </w:r>
      </w:ins>
      <w:ins w:id="177" w:author="Zhifeng Chen" w:date="2016-12-13T17:02:00Z">
        <w:r>
          <w:rPr>
            <w:rFonts w:ascii="Times New Roman" w:hAnsi="Times New Roman" w:cs="Times New Roman"/>
          </w:rPr>
          <w:t>.</w:t>
        </w:r>
      </w:ins>
    </w:p>
    <w:p w14:paraId="50B544F2" w14:textId="10CDCC48" w:rsidR="0065013B" w:rsidRDefault="0065013B">
      <w:pPr>
        <w:pStyle w:val="ListParagraph"/>
        <w:numPr>
          <w:ilvl w:val="0"/>
          <w:numId w:val="24"/>
        </w:numPr>
        <w:jc w:val="both"/>
        <w:rPr>
          <w:ins w:id="178" w:author="Zhifeng Chen" w:date="2016-12-13T17:03:00Z"/>
          <w:rFonts w:ascii="Times New Roman" w:hAnsi="Times New Roman" w:cs="Times New Roman"/>
        </w:rPr>
        <w:pPrChange w:id="179" w:author="Zhifeng Chen" w:date="2016-12-13T17:02:00Z">
          <w:pPr>
            <w:ind w:left="98" w:firstLine="600"/>
            <w:jc w:val="both"/>
          </w:pPr>
        </w:pPrChange>
      </w:pPr>
      <w:ins w:id="180" w:author="Zhifeng Chen" w:date="2016-12-13T17:03:00Z">
        <w:r>
          <w:rPr>
            <w:rFonts w:ascii="Times New Roman" w:hAnsi="Times New Roman" w:cs="Times New Roman"/>
          </w:rPr>
          <w:t>Safe with no harmful decomposition products.</w:t>
        </w:r>
      </w:ins>
    </w:p>
    <w:p w14:paraId="5395530B" w14:textId="7ED7008A" w:rsidR="0065013B" w:rsidRDefault="0065013B">
      <w:pPr>
        <w:pStyle w:val="ListParagraph"/>
        <w:numPr>
          <w:ilvl w:val="0"/>
          <w:numId w:val="24"/>
        </w:numPr>
        <w:jc w:val="both"/>
        <w:rPr>
          <w:ins w:id="181" w:author="Zhifeng Chen" w:date="2016-12-13T17:04:00Z"/>
          <w:rFonts w:ascii="Times New Roman" w:hAnsi="Times New Roman" w:cs="Times New Roman"/>
        </w:rPr>
        <w:pPrChange w:id="182" w:author="Zhifeng Chen" w:date="2016-12-13T17:03:00Z">
          <w:pPr>
            <w:ind w:left="98" w:firstLine="600"/>
            <w:jc w:val="both"/>
          </w:pPr>
        </w:pPrChange>
      </w:pPr>
      <w:ins w:id="183" w:author="Zhifeng Chen" w:date="2016-12-13T17:03:00Z">
        <w:r>
          <w:rPr>
            <w:rFonts w:ascii="Times New Roman" w:hAnsi="Times New Roman" w:cs="Times New Roman"/>
          </w:rPr>
          <w:t>N</w:t>
        </w:r>
      </w:ins>
      <w:ins w:id="184" w:author="Andrew" w:date="2016-12-16T13:43:00Z">
        <w:r w:rsidR="000D007E">
          <w:rPr>
            <w:rFonts w:ascii="Times New Roman" w:hAnsi="Times New Roman" w:cs="Times New Roman"/>
          </w:rPr>
          <w:t>OT</w:t>
        </w:r>
      </w:ins>
      <w:ins w:id="185" w:author="Zhifeng Chen" w:date="2016-12-13T17:03:00Z">
        <w:del w:id="186" w:author="Andrew" w:date="2016-12-16T13:43:00Z">
          <w:r w:rsidDel="000D007E">
            <w:rPr>
              <w:rFonts w:ascii="Times New Roman" w:hAnsi="Times New Roman" w:cs="Times New Roman"/>
            </w:rPr>
            <w:delText>ot</w:delText>
          </w:r>
        </w:del>
        <w:r>
          <w:rPr>
            <w:rFonts w:ascii="Times New Roman" w:hAnsi="Times New Roman" w:cs="Times New Roman"/>
          </w:rPr>
          <w:t xml:space="preserve"> suitable for metals due to corrosion. </w:t>
        </w:r>
      </w:ins>
    </w:p>
    <w:p w14:paraId="3B428C3A" w14:textId="193CA3EC" w:rsidR="0065013B" w:rsidRDefault="0065013B">
      <w:pPr>
        <w:pStyle w:val="ListParagraph"/>
        <w:numPr>
          <w:ilvl w:val="0"/>
          <w:numId w:val="24"/>
        </w:numPr>
        <w:jc w:val="both"/>
        <w:rPr>
          <w:ins w:id="187" w:author="Zhifeng Chen" w:date="2016-12-13T17:04:00Z"/>
          <w:rFonts w:ascii="Times New Roman" w:hAnsi="Times New Roman" w:cs="Times New Roman"/>
        </w:rPr>
        <w:pPrChange w:id="188" w:author="Zhifeng Chen" w:date="2016-12-13T17:03:00Z">
          <w:pPr>
            <w:ind w:left="98" w:firstLine="600"/>
            <w:jc w:val="both"/>
          </w:pPr>
        </w:pPrChange>
      </w:pPr>
      <w:ins w:id="189" w:author="Zhifeng Chen" w:date="2016-12-13T17:04:00Z">
        <w:r>
          <w:rPr>
            <w:rFonts w:ascii="Times New Roman" w:hAnsi="Times New Roman" w:cs="Times New Roman"/>
          </w:rPr>
          <w:t>Commonly used in automated machines to sterilize medical, surgical</w:t>
        </w:r>
      </w:ins>
      <w:ins w:id="190" w:author="Andrew" w:date="2016-12-16T13:43:00Z">
        <w:r w:rsidR="000D007E">
          <w:rPr>
            <w:rFonts w:ascii="Times New Roman" w:hAnsi="Times New Roman" w:cs="Times New Roman"/>
          </w:rPr>
          <w:t>,</w:t>
        </w:r>
      </w:ins>
      <w:ins w:id="191" w:author="Zhifeng Chen" w:date="2016-12-13T17:04:00Z">
        <w:r>
          <w:rPr>
            <w:rFonts w:ascii="Times New Roman" w:hAnsi="Times New Roman" w:cs="Times New Roman"/>
          </w:rPr>
          <w:t xml:space="preserve"> and dental instruments. </w:t>
        </w:r>
      </w:ins>
    </w:p>
    <w:p w14:paraId="411DAA30" w14:textId="77777777" w:rsidR="0065013B" w:rsidRPr="0065013B" w:rsidRDefault="0065013B">
      <w:pPr>
        <w:ind w:left="1890"/>
        <w:jc w:val="both"/>
        <w:rPr>
          <w:rFonts w:ascii="Times New Roman" w:hAnsi="Times New Roman" w:cs="Times New Roman"/>
          <w:rPrChange w:id="192" w:author="Zhifeng Chen" w:date="2016-12-13T17:04:00Z">
            <w:rPr/>
          </w:rPrChange>
        </w:rPr>
        <w:pPrChange w:id="193" w:author="Zhifeng Chen" w:date="2016-12-13T17:04:00Z">
          <w:pPr>
            <w:ind w:left="98" w:firstLine="600"/>
            <w:jc w:val="both"/>
          </w:pPr>
        </w:pPrChange>
      </w:pPr>
    </w:p>
    <w:p w14:paraId="06DFA18E" w14:textId="46695CE4" w:rsidR="001C734D" w:rsidRDefault="00687D7F" w:rsidP="007D4BBB">
      <w:pPr>
        <w:ind w:left="98" w:firstLine="600"/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 xml:space="preserve">      B. Aldehydes (Formaldehyde, Glutaraldehyde)</w:t>
      </w:r>
      <w:r w:rsidR="00803BFD" w:rsidRPr="007D4BBB">
        <w:rPr>
          <w:rFonts w:ascii="Times New Roman" w:hAnsi="Times New Roman" w:cs="Times New Roman"/>
        </w:rPr>
        <w:t xml:space="preserve"> </w:t>
      </w:r>
    </w:p>
    <w:p w14:paraId="4028715A" w14:textId="6656B3EE" w:rsidR="00C22230" w:rsidRDefault="00C22230">
      <w:pPr>
        <w:jc w:val="both"/>
        <w:rPr>
          <w:ins w:id="194" w:author="Zhifeng Chen" w:date="2016-12-13T17:14:00Z"/>
          <w:rFonts w:ascii="Times New Roman" w:hAnsi="Times New Roman" w:cs="Times New Roman"/>
        </w:rPr>
        <w:pPrChange w:id="195" w:author="Zhifeng Chen" w:date="2016-12-13T17:14:00Z">
          <w:pPr>
            <w:ind w:left="98" w:firstLine="600"/>
            <w:jc w:val="both"/>
          </w:pPr>
        </w:pPrChange>
      </w:pPr>
      <w:ins w:id="196" w:author="Zhifeng Chen" w:date="2016-12-13T17:14:00Z">
        <w:r>
          <w:rPr>
            <w:rFonts w:ascii="Times New Roman" w:hAnsi="Times New Roman" w:cs="Times New Roman"/>
          </w:rPr>
          <w:t xml:space="preserve">              Formaldehyde</w:t>
        </w:r>
      </w:ins>
    </w:p>
    <w:p w14:paraId="5B1C4DCD" w14:textId="741C7E95" w:rsidR="00C22230" w:rsidRDefault="00C22230">
      <w:pPr>
        <w:pStyle w:val="ListParagraph"/>
        <w:numPr>
          <w:ilvl w:val="0"/>
          <w:numId w:val="26"/>
        </w:numPr>
        <w:jc w:val="both"/>
        <w:rPr>
          <w:ins w:id="197" w:author="Zhifeng Chen" w:date="2016-12-13T17:16:00Z"/>
          <w:rFonts w:ascii="Times New Roman" w:hAnsi="Times New Roman" w:cs="Times New Roman"/>
        </w:rPr>
        <w:pPrChange w:id="198" w:author="Zhifeng Chen" w:date="2016-12-13T17:14:00Z">
          <w:pPr>
            <w:ind w:left="98" w:firstLine="600"/>
            <w:jc w:val="both"/>
          </w:pPr>
        </w:pPrChange>
      </w:pPr>
      <w:ins w:id="199" w:author="Zhifeng Chen" w:date="2016-12-13T17:15:00Z">
        <w:r>
          <w:rPr>
            <w:rFonts w:ascii="Times New Roman" w:hAnsi="Times New Roman" w:cs="Times New Roman"/>
          </w:rPr>
          <w:t xml:space="preserve">Used as </w:t>
        </w:r>
      </w:ins>
      <w:ins w:id="200" w:author="Andrew" w:date="2016-12-16T13:45:00Z">
        <w:r w:rsidR="007D36CF">
          <w:rPr>
            <w:rFonts w:ascii="Times New Roman" w:hAnsi="Times New Roman" w:cs="Times New Roman"/>
          </w:rPr>
          <w:t xml:space="preserve">a </w:t>
        </w:r>
      </w:ins>
      <w:ins w:id="201" w:author="Zhifeng Chen" w:date="2016-12-13T17:15:00Z">
        <w:r>
          <w:rPr>
            <w:rFonts w:ascii="Times New Roman" w:hAnsi="Times New Roman" w:cs="Times New Roman"/>
          </w:rPr>
          <w:t>disinfectant and sterilant both in gases and liquid state</w:t>
        </w:r>
      </w:ins>
      <w:ins w:id="202" w:author="Zhifeng Chen" w:date="2016-12-13T17:16:00Z">
        <w:r>
          <w:rPr>
            <w:rFonts w:ascii="Times New Roman" w:hAnsi="Times New Roman" w:cs="Times New Roman"/>
          </w:rPr>
          <w:t xml:space="preserve">s. </w:t>
        </w:r>
      </w:ins>
    </w:p>
    <w:p w14:paraId="56F1D07A" w14:textId="77777777" w:rsidR="00C22230" w:rsidRDefault="00C22230">
      <w:pPr>
        <w:pStyle w:val="ListParagraph"/>
        <w:numPr>
          <w:ilvl w:val="0"/>
          <w:numId w:val="26"/>
        </w:numPr>
        <w:jc w:val="both"/>
        <w:rPr>
          <w:ins w:id="203" w:author="Zhifeng Chen" w:date="2016-12-13T17:16:00Z"/>
          <w:rFonts w:ascii="Times New Roman" w:hAnsi="Times New Roman" w:cs="Times New Roman"/>
        </w:rPr>
        <w:pPrChange w:id="204" w:author="Zhifeng Chen" w:date="2016-12-13T17:14:00Z">
          <w:pPr>
            <w:ind w:left="98" w:firstLine="600"/>
            <w:jc w:val="both"/>
          </w:pPr>
        </w:pPrChange>
      </w:pPr>
      <w:ins w:id="205" w:author="Zhifeng Chen" w:date="2016-12-13T17:16:00Z">
        <w:r>
          <w:rPr>
            <w:rFonts w:ascii="Times New Roman" w:hAnsi="Times New Roman" w:cs="Times New Roman"/>
          </w:rPr>
          <w:t>Often used in 37% percent in water solution, known as formalin.</w:t>
        </w:r>
      </w:ins>
    </w:p>
    <w:p w14:paraId="660F127D" w14:textId="007D109D" w:rsidR="00C22230" w:rsidRDefault="00C22230">
      <w:pPr>
        <w:pStyle w:val="ListParagraph"/>
        <w:numPr>
          <w:ilvl w:val="0"/>
          <w:numId w:val="26"/>
        </w:numPr>
        <w:jc w:val="both"/>
        <w:rPr>
          <w:ins w:id="206" w:author="Zhifeng Chen" w:date="2016-12-13T17:17:00Z"/>
          <w:rFonts w:ascii="Times New Roman" w:hAnsi="Times New Roman" w:cs="Times New Roman"/>
        </w:rPr>
        <w:pPrChange w:id="207" w:author="Zhifeng Chen" w:date="2016-12-13T17:14:00Z">
          <w:pPr>
            <w:ind w:left="98" w:firstLine="600"/>
            <w:jc w:val="both"/>
          </w:pPr>
        </w:pPrChange>
      </w:pPr>
      <w:ins w:id="208" w:author="Zhifeng Chen" w:date="2016-12-13T17:16:00Z">
        <w:r>
          <w:rPr>
            <w:rFonts w:ascii="Times New Roman" w:hAnsi="Times New Roman" w:cs="Times New Roman"/>
          </w:rPr>
          <w:t>Effective against bacteria, fungi, viruses</w:t>
        </w:r>
      </w:ins>
      <w:ins w:id="209" w:author="Andrew" w:date="2016-12-16T13:46:00Z">
        <w:r w:rsidR="007D36CF">
          <w:rPr>
            <w:rFonts w:ascii="Times New Roman" w:hAnsi="Times New Roman" w:cs="Times New Roman"/>
          </w:rPr>
          <w:t>,</w:t>
        </w:r>
      </w:ins>
      <w:ins w:id="210" w:author="Zhifeng Chen" w:date="2016-12-13T17:17:00Z">
        <w:r>
          <w:rPr>
            <w:rFonts w:ascii="Times New Roman" w:hAnsi="Times New Roman" w:cs="Times New Roman"/>
          </w:rPr>
          <w:t xml:space="preserve"> and spores</w:t>
        </w:r>
      </w:ins>
      <w:ins w:id="211" w:author="Andrew" w:date="2016-12-16T13:46:00Z">
        <w:r w:rsidR="007D36CF">
          <w:rPr>
            <w:rFonts w:ascii="Times New Roman" w:hAnsi="Times New Roman" w:cs="Times New Roman"/>
          </w:rPr>
          <w:t>.</w:t>
        </w:r>
      </w:ins>
      <w:ins w:id="212" w:author="Zhifeng Chen" w:date="2016-12-13T17:17:00Z">
        <w:del w:id="213" w:author="Andrew" w:date="2016-12-16T13:46:00Z">
          <w:r w:rsidDel="007D36CF">
            <w:rPr>
              <w:rFonts w:ascii="Times New Roman" w:hAnsi="Times New Roman" w:cs="Times New Roman"/>
            </w:rPr>
            <w:delText>,</w:delText>
          </w:r>
        </w:del>
        <w:r>
          <w:rPr>
            <w:rFonts w:ascii="Times New Roman" w:hAnsi="Times New Roman" w:cs="Times New Roman"/>
          </w:rPr>
          <w:t xml:space="preserve"> </w:t>
        </w:r>
      </w:ins>
    </w:p>
    <w:p w14:paraId="2741AD65" w14:textId="5177664B" w:rsidR="00C22230" w:rsidRDefault="00C22230">
      <w:pPr>
        <w:pStyle w:val="ListParagraph"/>
        <w:numPr>
          <w:ilvl w:val="0"/>
          <w:numId w:val="26"/>
        </w:numPr>
        <w:jc w:val="both"/>
        <w:rPr>
          <w:ins w:id="214" w:author="Zhifeng Chen" w:date="2016-12-13T17:18:00Z"/>
          <w:rFonts w:ascii="Times New Roman" w:hAnsi="Times New Roman" w:cs="Times New Roman"/>
        </w:rPr>
        <w:pPrChange w:id="215" w:author="Zhifeng Chen" w:date="2016-12-13T17:14:00Z">
          <w:pPr>
            <w:ind w:left="98" w:firstLine="600"/>
            <w:jc w:val="both"/>
          </w:pPr>
        </w:pPrChange>
      </w:pPr>
      <w:ins w:id="216" w:author="Zhifeng Chen" w:date="2016-12-13T17:18:00Z">
        <w:r>
          <w:rPr>
            <w:rFonts w:ascii="Times New Roman" w:hAnsi="Times New Roman" w:cs="Times New Roman"/>
          </w:rPr>
          <w:t xml:space="preserve">Hazardous with 8 hour time weighted exposure limit of 0.75 ppm. </w:t>
        </w:r>
      </w:ins>
    </w:p>
    <w:p w14:paraId="08184676" w14:textId="37911430" w:rsidR="00C22230" w:rsidRDefault="00C22230">
      <w:pPr>
        <w:pStyle w:val="ListParagraph"/>
        <w:numPr>
          <w:ilvl w:val="0"/>
          <w:numId w:val="26"/>
        </w:numPr>
        <w:jc w:val="both"/>
        <w:rPr>
          <w:ins w:id="217" w:author="Zhifeng Chen" w:date="2016-12-13T17:18:00Z"/>
          <w:rFonts w:ascii="Times New Roman" w:hAnsi="Times New Roman" w:cs="Times New Roman"/>
        </w:rPr>
        <w:pPrChange w:id="218" w:author="Zhifeng Chen" w:date="2016-12-13T17:14:00Z">
          <w:pPr>
            <w:ind w:left="98" w:firstLine="600"/>
            <w:jc w:val="both"/>
          </w:pPr>
        </w:pPrChange>
      </w:pPr>
      <w:ins w:id="219" w:author="Zhifeng Chen" w:date="2016-12-13T17:18:00Z">
        <w:r>
          <w:rPr>
            <w:rFonts w:ascii="Times New Roman" w:hAnsi="Times New Roman" w:cs="Times New Roman"/>
          </w:rPr>
          <w:t>Polymerized solid form</w:t>
        </w:r>
      </w:ins>
      <w:ins w:id="220" w:author="Andrew" w:date="2016-12-16T13:48:00Z">
        <w:r w:rsidR="007D36CF">
          <w:rPr>
            <w:rFonts w:ascii="Times New Roman" w:hAnsi="Times New Roman" w:cs="Times New Roman"/>
          </w:rPr>
          <w:t>—</w:t>
        </w:r>
      </w:ins>
      <w:ins w:id="221" w:author="Zhifeng Chen" w:date="2016-12-13T17:18:00Z">
        <w:del w:id="222" w:author="Andrew" w:date="2016-12-16T13:46:00Z">
          <w:r w:rsidDel="007D36CF">
            <w:rPr>
              <w:rFonts w:ascii="Times New Roman" w:hAnsi="Times New Roman" w:cs="Times New Roman"/>
            </w:rPr>
            <w:delText xml:space="preserve"> </w:delText>
          </w:r>
        </w:del>
        <w:r>
          <w:rPr>
            <w:rFonts w:ascii="Times New Roman" w:hAnsi="Times New Roman" w:cs="Times New Roman"/>
          </w:rPr>
          <w:t>Paraformaldehyde</w:t>
        </w:r>
      </w:ins>
      <w:ins w:id="223" w:author="Andrew" w:date="2016-12-16T13:48:00Z">
        <w:r w:rsidR="007D36CF">
          <w:rPr>
            <w:rFonts w:ascii="Times New Roman" w:hAnsi="Times New Roman" w:cs="Times New Roman"/>
          </w:rPr>
          <w:t>—</w:t>
        </w:r>
      </w:ins>
      <w:ins w:id="224" w:author="Zhifeng Chen" w:date="2016-12-13T17:18:00Z">
        <w:del w:id="225" w:author="Andrew" w:date="2016-12-16T13:48:00Z">
          <w:r w:rsidDel="007D36CF">
            <w:rPr>
              <w:rFonts w:ascii="Times New Roman" w:hAnsi="Times New Roman" w:cs="Times New Roman"/>
            </w:rPr>
            <w:delText xml:space="preserve"> </w:delText>
          </w:r>
        </w:del>
        <w:r>
          <w:rPr>
            <w:rFonts w:ascii="Times New Roman" w:hAnsi="Times New Roman" w:cs="Times New Roman"/>
          </w:rPr>
          <w:t xml:space="preserve">is also </w:t>
        </w:r>
      </w:ins>
      <w:ins w:id="226" w:author="Andrew" w:date="2016-12-16T13:48:00Z">
        <w:r w:rsidR="007D36CF">
          <w:rPr>
            <w:rFonts w:ascii="Times New Roman" w:hAnsi="Times New Roman" w:cs="Times New Roman"/>
          </w:rPr>
          <w:t xml:space="preserve">a </w:t>
        </w:r>
      </w:ins>
      <w:ins w:id="227" w:author="Zhifeng Chen" w:date="2016-12-13T17:18:00Z">
        <w:r>
          <w:rPr>
            <w:rFonts w:ascii="Times New Roman" w:hAnsi="Times New Roman" w:cs="Times New Roman"/>
          </w:rPr>
          <w:t>strong disinfectant</w:t>
        </w:r>
        <w:del w:id="228" w:author="Andrew" w:date="2016-12-16T13:48:00Z">
          <w:r w:rsidDel="007D36CF">
            <w:rPr>
              <w:rFonts w:ascii="Times New Roman" w:hAnsi="Times New Roman" w:cs="Times New Roman"/>
            </w:rPr>
            <w:delText>s</w:delText>
          </w:r>
        </w:del>
        <w:r>
          <w:rPr>
            <w:rFonts w:ascii="Times New Roman" w:hAnsi="Times New Roman" w:cs="Times New Roman"/>
          </w:rPr>
          <w:t>.</w:t>
        </w:r>
      </w:ins>
    </w:p>
    <w:p w14:paraId="2653DE5B" w14:textId="114551DB" w:rsidR="00C22230" w:rsidRDefault="00C22230">
      <w:pPr>
        <w:jc w:val="both"/>
        <w:rPr>
          <w:ins w:id="229" w:author="Zhifeng Chen" w:date="2016-12-13T17:19:00Z"/>
          <w:rFonts w:ascii="Times New Roman" w:hAnsi="Times New Roman" w:cs="Times New Roman"/>
        </w:rPr>
        <w:pPrChange w:id="230" w:author="Zhifeng Chen" w:date="2016-12-13T17:19:00Z">
          <w:pPr>
            <w:ind w:left="98" w:firstLine="600"/>
            <w:jc w:val="both"/>
          </w:pPr>
        </w:pPrChange>
      </w:pPr>
      <w:ins w:id="231" w:author="Zhifeng Chen" w:date="2016-12-13T17:19:00Z">
        <w:r>
          <w:rPr>
            <w:rFonts w:ascii="Times New Roman" w:hAnsi="Times New Roman" w:cs="Times New Roman"/>
          </w:rPr>
          <w:t xml:space="preserve">               Glutaraldehyde</w:t>
        </w:r>
      </w:ins>
    </w:p>
    <w:p w14:paraId="0FB3163C" w14:textId="35D0206A" w:rsidR="00C22230" w:rsidRDefault="00C22230">
      <w:pPr>
        <w:pStyle w:val="ListParagraph"/>
        <w:numPr>
          <w:ilvl w:val="0"/>
          <w:numId w:val="27"/>
        </w:numPr>
        <w:jc w:val="both"/>
        <w:rPr>
          <w:ins w:id="232" w:author="Zhifeng Chen" w:date="2016-12-13T17:20:00Z"/>
          <w:rFonts w:ascii="Times New Roman" w:hAnsi="Times New Roman" w:cs="Times New Roman"/>
        </w:rPr>
        <w:pPrChange w:id="233" w:author="Zhifeng Chen" w:date="2016-12-13T17:20:00Z">
          <w:pPr>
            <w:ind w:left="98" w:firstLine="600"/>
            <w:jc w:val="both"/>
          </w:pPr>
        </w:pPrChange>
      </w:pPr>
      <w:ins w:id="234" w:author="Zhifeng Chen" w:date="2016-12-13T17:20:00Z">
        <w:r>
          <w:rPr>
            <w:rFonts w:ascii="Times New Roman" w:hAnsi="Times New Roman" w:cs="Times New Roman"/>
          </w:rPr>
          <w:t>10 times more effective than formaldehyde.</w:t>
        </w:r>
      </w:ins>
    </w:p>
    <w:p w14:paraId="0C1A57FA" w14:textId="53C035CD" w:rsidR="00C22230" w:rsidRDefault="00C22230">
      <w:pPr>
        <w:pStyle w:val="ListParagraph"/>
        <w:numPr>
          <w:ilvl w:val="0"/>
          <w:numId w:val="27"/>
        </w:numPr>
        <w:jc w:val="both"/>
        <w:rPr>
          <w:ins w:id="235" w:author="Zhifeng Chen" w:date="2016-12-13T17:21:00Z"/>
          <w:rFonts w:ascii="Times New Roman" w:hAnsi="Times New Roman" w:cs="Times New Roman"/>
        </w:rPr>
        <w:pPrChange w:id="236" w:author="Zhifeng Chen" w:date="2016-12-13T17:20:00Z">
          <w:pPr>
            <w:ind w:left="98" w:firstLine="600"/>
            <w:jc w:val="both"/>
          </w:pPr>
        </w:pPrChange>
      </w:pPr>
      <w:ins w:id="237" w:author="Zhifeng Chen" w:date="2016-12-13T17:20:00Z">
        <w:r>
          <w:rPr>
            <w:rFonts w:ascii="Times New Roman" w:hAnsi="Times New Roman" w:cs="Times New Roman"/>
          </w:rPr>
          <w:t>Effective against vegetative bacteria, spores</w:t>
        </w:r>
      </w:ins>
      <w:ins w:id="238" w:author="Andrew" w:date="2016-12-16T13:48:00Z">
        <w:r w:rsidR="007D36CF">
          <w:rPr>
            <w:rFonts w:ascii="Times New Roman" w:hAnsi="Times New Roman" w:cs="Times New Roman"/>
          </w:rPr>
          <w:t>,</w:t>
        </w:r>
      </w:ins>
      <w:ins w:id="239" w:author="Zhifeng Chen" w:date="2016-12-13T17:20:00Z">
        <w:r>
          <w:rPr>
            <w:rFonts w:ascii="Times New Roman" w:hAnsi="Times New Roman" w:cs="Times New Roman"/>
          </w:rPr>
          <w:t xml:space="preserve"> and viruses. </w:t>
        </w:r>
      </w:ins>
    </w:p>
    <w:p w14:paraId="7307A42B" w14:textId="21FFC4E4" w:rsidR="00C22230" w:rsidRDefault="00C22230">
      <w:pPr>
        <w:pStyle w:val="ListParagraph"/>
        <w:numPr>
          <w:ilvl w:val="0"/>
          <w:numId w:val="27"/>
        </w:numPr>
        <w:jc w:val="both"/>
        <w:rPr>
          <w:ins w:id="240" w:author="Zhifeng Chen" w:date="2016-12-13T17:21:00Z"/>
          <w:rFonts w:ascii="Times New Roman" w:hAnsi="Times New Roman" w:cs="Times New Roman"/>
        </w:rPr>
        <w:pPrChange w:id="241" w:author="Zhifeng Chen" w:date="2016-12-13T17:20:00Z">
          <w:pPr>
            <w:ind w:left="98" w:firstLine="600"/>
            <w:jc w:val="both"/>
          </w:pPr>
        </w:pPrChange>
      </w:pPr>
      <w:ins w:id="242" w:author="Zhifeng Chen" w:date="2016-12-13T17:21:00Z">
        <w:r>
          <w:rPr>
            <w:rFonts w:ascii="Times New Roman" w:hAnsi="Times New Roman" w:cs="Times New Roman"/>
          </w:rPr>
          <w:t xml:space="preserve">Used to sterilize equipment. </w:t>
        </w:r>
      </w:ins>
    </w:p>
    <w:p w14:paraId="0C784592" w14:textId="77777777" w:rsidR="00CB179B" w:rsidRDefault="00C22230">
      <w:pPr>
        <w:pStyle w:val="ListParagraph"/>
        <w:numPr>
          <w:ilvl w:val="0"/>
          <w:numId w:val="27"/>
        </w:numPr>
        <w:jc w:val="both"/>
        <w:rPr>
          <w:ins w:id="243" w:author="Zhifeng Chen" w:date="2016-12-13T17:22:00Z"/>
          <w:rFonts w:ascii="Times New Roman" w:hAnsi="Times New Roman" w:cs="Times New Roman"/>
        </w:rPr>
        <w:pPrChange w:id="244" w:author="Zhifeng Chen" w:date="2016-12-13T17:20:00Z">
          <w:pPr>
            <w:ind w:left="98" w:firstLine="600"/>
            <w:jc w:val="both"/>
          </w:pPr>
        </w:pPrChange>
      </w:pPr>
      <w:ins w:id="245" w:author="Zhifeng Chen" w:date="2016-12-13T17:21:00Z">
        <w:r>
          <w:rPr>
            <w:rFonts w:ascii="Times New Roman" w:hAnsi="Times New Roman" w:cs="Times New Roman"/>
          </w:rPr>
          <w:t xml:space="preserve">Effective in present of organic </w:t>
        </w:r>
      </w:ins>
      <w:ins w:id="246" w:author="Zhifeng Chen" w:date="2016-12-13T17:22:00Z">
        <w:r w:rsidR="00CB179B">
          <w:rPr>
            <w:rFonts w:ascii="Times New Roman" w:hAnsi="Times New Roman" w:cs="Times New Roman"/>
          </w:rPr>
          <w:t>material.</w:t>
        </w:r>
      </w:ins>
    </w:p>
    <w:p w14:paraId="0731F139" w14:textId="6F817E42" w:rsidR="00C22230" w:rsidRPr="00C22230" w:rsidRDefault="00CB179B">
      <w:pPr>
        <w:pStyle w:val="ListParagraph"/>
        <w:numPr>
          <w:ilvl w:val="0"/>
          <w:numId w:val="27"/>
        </w:numPr>
        <w:jc w:val="both"/>
        <w:rPr>
          <w:ins w:id="247" w:author="Zhifeng Chen" w:date="2016-12-13T17:18:00Z"/>
          <w:rFonts w:ascii="Times New Roman" w:hAnsi="Times New Roman" w:cs="Times New Roman"/>
          <w:rPrChange w:id="248" w:author="Zhifeng Chen" w:date="2016-12-13T17:20:00Z">
            <w:rPr>
              <w:ins w:id="249" w:author="Zhifeng Chen" w:date="2016-12-13T17:18:00Z"/>
            </w:rPr>
          </w:rPrChange>
        </w:rPr>
        <w:pPrChange w:id="250" w:author="Zhifeng Chen" w:date="2016-12-13T17:20:00Z">
          <w:pPr>
            <w:ind w:left="98" w:firstLine="600"/>
            <w:jc w:val="both"/>
          </w:pPr>
        </w:pPrChange>
      </w:pPr>
      <w:ins w:id="251" w:author="Zhifeng Chen" w:date="2016-12-13T17:23:00Z">
        <w:r>
          <w:rPr>
            <w:rFonts w:ascii="Times New Roman" w:hAnsi="Times New Roman" w:cs="Times New Roman"/>
          </w:rPr>
          <w:t xml:space="preserve">Hazardous with ceiling threshold limit 0.2 ppm and avoid skin contact. </w:t>
        </w:r>
      </w:ins>
      <w:ins w:id="252" w:author="Zhifeng Chen" w:date="2016-12-13T17:22:00Z">
        <w:r>
          <w:rPr>
            <w:rFonts w:ascii="Times New Roman" w:hAnsi="Times New Roman" w:cs="Times New Roman"/>
          </w:rPr>
          <w:t xml:space="preserve"> </w:t>
        </w:r>
      </w:ins>
    </w:p>
    <w:p w14:paraId="6C9C3857" w14:textId="77777777" w:rsidR="00C22230" w:rsidRPr="00C22230" w:rsidRDefault="00C22230">
      <w:pPr>
        <w:ind w:left="1890"/>
        <w:jc w:val="both"/>
        <w:rPr>
          <w:rFonts w:ascii="Times New Roman" w:hAnsi="Times New Roman" w:cs="Times New Roman"/>
          <w:rPrChange w:id="253" w:author="Zhifeng Chen" w:date="2016-12-13T17:18:00Z">
            <w:rPr/>
          </w:rPrChange>
        </w:rPr>
        <w:pPrChange w:id="254" w:author="Zhifeng Chen" w:date="2016-12-13T17:18:00Z">
          <w:pPr>
            <w:ind w:left="98" w:firstLine="600"/>
            <w:jc w:val="both"/>
          </w:pPr>
        </w:pPrChange>
      </w:pPr>
    </w:p>
    <w:p w14:paraId="5F718C98" w14:textId="00253682" w:rsidR="0074577B" w:rsidRPr="007D4BBB" w:rsidRDefault="003B15E9" w:rsidP="007D4BBB">
      <w:pPr>
        <w:pStyle w:val="ListParagraph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Gases or Vapor</w:t>
      </w:r>
    </w:p>
    <w:p w14:paraId="0A412496" w14:textId="3FEFB86B" w:rsidR="00CE284E" w:rsidRPr="007D4BBB" w:rsidRDefault="00091BB1" w:rsidP="007D4BBB">
      <w:pPr>
        <w:pStyle w:val="ListParagraph"/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Vapors and gas</w:t>
      </w:r>
      <w:r w:rsidR="00B14457">
        <w:rPr>
          <w:rFonts w:ascii="Times New Roman" w:hAnsi="Times New Roman" w:cs="Times New Roman"/>
        </w:rPr>
        <w:t xml:space="preserve">es of disinfectants include </w:t>
      </w:r>
      <w:r w:rsidRPr="007D4BBB">
        <w:rPr>
          <w:rFonts w:ascii="Times New Roman" w:hAnsi="Times New Roman" w:cs="Times New Roman"/>
        </w:rPr>
        <w:t>chlorine dioxide, ethylene oxide, hydrogen peroxide, peracetic acid</w:t>
      </w:r>
      <w:r w:rsidR="00C4228C">
        <w:rPr>
          <w:rFonts w:ascii="Times New Roman" w:hAnsi="Times New Roman" w:cs="Times New Roman"/>
        </w:rPr>
        <w:t>,</w:t>
      </w:r>
      <w:r w:rsidRPr="007D4BBB">
        <w:rPr>
          <w:rFonts w:ascii="Times New Roman" w:hAnsi="Times New Roman" w:cs="Times New Roman"/>
        </w:rPr>
        <w:t xml:space="preserve"> and so on.</w:t>
      </w:r>
      <w:r w:rsidR="00BA5263">
        <w:rPr>
          <w:rFonts w:ascii="Times New Roman" w:hAnsi="Times New Roman" w:cs="Times New Roman"/>
        </w:rPr>
        <w:t xml:space="preserve"> </w:t>
      </w:r>
      <w:r w:rsidRPr="007D4BBB">
        <w:rPr>
          <w:rFonts w:ascii="Times New Roman" w:hAnsi="Times New Roman" w:cs="Times New Roman"/>
        </w:rPr>
        <w:t>These v</w:t>
      </w:r>
      <w:r w:rsidR="00CE284E" w:rsidRPr="007D4BBB">
        <w:rPr>
          <w:rFonts w:ascii="Times New Roman" w:hAnsi="Times New Roman" w:cs="Times New Roman"/>
        </w:rPr>
        <w:t>apors and gas</w:t>
      </w:r>
      <w:r w:rsidRPr="007D4BBB">
        <w:rPr>
          <w:rFonts w:ascii="Times New Roman" w:hAnsi="Times New Roman" w:cs="Times New Roman"/>
        </w:rPr>
        <w:t xml:space="preserve">es show excellent </w:t>
      </w:r>
      <w:r w:rsidR="00E075D7">
        <w:rPr>
          <w:rFonts w:ascii="Times New Roman" w:hAnsi="Times New Roman" w:cs="Times New Roman"/>
        </w:rPr>
        <w:t>disinfection properties</w:t>
      </w:r>
      <w:r w:rsidRPr="007D4BBB">
        <w:rPr>
          <w:rFonts w:ascii="Times New Roman" w:hAnsi="Times New Roman" w:cs="Times New Roman"/>
        </w:rPr>
        <w:t xml:space="preserve"> in closed system</w:t>
      </w:r>
      <w:r w:rsidR="00E075D7">
        <w:rPr>
          <w:rFonts w:ascii="Times New Roman" w:hAnsi="Times New Roman" w:cs="Times New Roman"/>
        </w:rPr>
        <w:t>s</w:t>
      </w:r>
      <w:r w:rsidRPr="007D4BBB">
        <w:rPr>
          <w:rFonts w:ascii="Times New Roman" w:hAnsi="Times New Roman" w:cs="Times New Roman"/>
        </w:rPr>
        <w:t xml:space="preserve"> such as biosafety cabinets and animal room</w:t>
      </w:r>
      <w:r w:rsidR="00E075D7">
        <w:rPr>
          <w:rFonts w:ascii="Times New Roman" w:hAnsi="Times New Roman" w:cs="Times New Roman"/>
        </w:rPr>
        <w:t xml:space="preserve"> facilities</w:t>
      </w:r>
      <w:r w:rsidRPr="007D4BBB">
        <w:rPr>
          <w:rFonts w:ascii="Times New Roman" w:hAnsi="Times New Roman" w:cs="Times New Roman"/>
        </w:rPr>
        <w:t>.</w:t>
      </w:r>
      <w:r w:rsidR="00BA5263">
        <w:rPr>
          <w:rFonts w:ascii="Times New Roman" w:hAnsi="Times New Roman" w:cs="Times New Roman"/>
        </w:rPr>
        <w:t xml:space="preserve"> </w:t>
      </w:r>
      <w:r w:rsidRPr="007D4BBB">
        <w:rPr>
          <w:rFonts w:ascii="Times New Roman" w:hAnsi="Times New Roman" w:cs="Times New Roman"/>
        </w:rPr>
        <w:t>However, well-controlled conditions of temperature, humidity</w:t>
      </w:r>
      <w:r w:rsidR="00832CD4">
        <w:rPr>
          <w:rFonts w:ascii="Times New Roman" w:hAnsi="Times New Roman" w:cs="Times New Roman"/>
        </w:rPr>
        <w:t>,</w:t>
      </w:r>
      <w:r w:rsidRPr="007D4BBB">
        <w:rPr>
          <w:rFonts w:ascii="Times New Roman" w:hAnsi="Times New Roman" w:cs="Times New Roman"/>
        </w:rPr>
        <w:t xml:space="preserve"> and inert gas</w:t>
      </w:r>
      <w:r w:rsidR="00832CD4">
        <w:rPr>
          <w:rFonts w:ascii="Times New Roman" w:hAnsi="Times New Roman" w:cs="Times New Roman"/>
        </w:rPr>
        <w:t>—if</w:t>
      </w:r>
      <w:r w:rsidRPr="007D4BBB">
        <w:rPr>
          <w:rFonts w:ascii="Times New Roman" w:hAnsi="Times New Roman" w:cs="Times New Roman"/>
        </w:rPr>
        <w:t xml:space="preserve"> flammable</w:t>
      </w:r>
      <w:r w:rsidR="00832CD4">
        <w:rPr>
          <w:rFonts w:ascii="Times New Roman" w:hAnsi="Times New Roman" w:cs="Times New Roman"/>
        </w:rPr>
        <w:t>—</w:t>
      </w:r>
      <w:r w:rsidRPr="007D4BBB">
        <w:rPr>
          <w:rFonts w:ascii="Times New Roman" w:hAnsi="Times New Roman" w:cs="Times New Roman"/>
        </w:rPr>
        <w:t>must be maintain</w:t>
      </w:r>
      <w:r w:rsidR="00E075D7">
        <w:rPr>
          <w:rFonts w:ascii="Times New Roman" w:hAnsi="Times New Roman" w:cs="Times New Roman"/>
        </w:rPr>
        <w:t>ed</w:t>
      </w:r>
      <w:r w:rsidRPr="007D4BBB">
        <w:rPr>
          <w:rFonts w:ascii="Times New Roman" w:hAnsi="Times New Roman" w:cs="Times New Roman"/>
        </w:rPr>
        <w:t xml:space="preserve"> for safety.</w:t>
      </w:r>
      <w:r w:rsidR="00BA5263">
        <w:rPr>
          <w:rFonts w:ascii="Times New Roman" w:hAnsi="Times New Roman" w:cs="Times New Roman"/>
        </w:rPr>
        <w:t xml:space="preserve"> </w:t>
      </w:r>
      <w:r w:rsidR="00CB179B">
        <w:rPr>
          <w:rFonts w:ascii="Times New Roman" w:hAnsi="Times New Roman" w:cs="Times New Roman"/>
        </w:rPr>
        <w:t>These gases or vapor</w:t>
      </w:r>
      <w:ins w:id="255" w:author="Andrew" w:date="2016-12-16T13:49:00Z">
        <w:r w:rsidR="007D36CF">
          <w:rPr>
            <w:rFonts w:ascii="Times New Roman" w:hAnsi="Times New Roman" w:cs="Times New Roman"/>
          </w:rPr>
          <w:t>s</w:t>
        </w:r>
      </w:ins>
      <w:r w:rsidR="00CB179B">
        <w:rPr>
          <w:rFonts w:ascii="Times New Roman" w:hAnsi="Times New Roman" w:cs="Times New Roman"/>
        </w:rPr>
        <w:t xml:space="preserve"> are used in hospitals and commercial facilities with the need of </w:t>
      </w:r>
      <w:ins w:id="256" w:author="Andrew" w:date="2016-12-16T13:49:00Z">
        <w:r w:rsidR="007D36CF">
          <w:rPr>
            <w:rFonts w:ascii="Times New Roman" w:hAnsi="Times New Roman" w:cs="Times New Roman"/>
          </w:rPr>
          <w:t xml:space="preserve">a </w:t>
        </w:r>
      </w:ins>
      <w:r w:rsidR="00CB179B">
        <w:rPr>
          <w:rFonts w:ascii="Times New Roman" w:hAnsi="Times New Roman" w:cs="Times New Roman"/>
        </w:rPr>
        <w:t>close</w:t>
      </w:r>
      <w:ins w:id="257" w:author="Andrew" w:date="2016-12-16T13:50:00Z">
        <w:r w:rsidR="007D36CF">
          <w:rPr>
            <w:rFonts w:ascii="Times New Roman" w:hAnsi="Times New Roman" w:cs="Times New Roman"/>
          </w:rPr>
          <w:t>d</w:t>
        </w:r>
      </w:ins>
      <w:r w:rsidR="00CB179B">
        <w:rPr>
          <w:rFonts w:ascii="Times New Roman" w:hAnsi="Times New Roman" w:cs="Times New Roman"/>
        </w:rPr>
        <w:t xml:space="preserve"> system</w:t>
      </w:r>
      <w:ins w:id="258" w:author="Andrew" w:date="2016-12-16T13:50:00Z">
        <w:r w:rsidR="007D36CF">
          <w:rPr>
            <w:rFonts w:ascii="Times New Roman" w:hAnsi="Times New Roman" w:cs="Times New Roman"/>
          </w:rPr>
          <w:t xml:space="preserve"> with tight</w:t>
        </w:r>
      </w:ins>
      <w:del w:id="259" w:author="Andrew" w:date="2016-12-16T13:50:00Z">
        <w:r w:rsidR="00CB179B" w:rsidDel="007D36CF">
          <w:rPr>
            <w:rFonts w:ascii="Times New Roman" w:hAnsi="Times New Roman" w:cs="Times New Roman"/>
          </w:rPr>
          <w:delText>, well</w:delText>
        </w:r>
      </w:del>
      <w:r w:rsidR="00CB179B">
        <w:rPr>
          <w:rFonts w:ascii="Times New Roman" w:hAnsi="Times New Roman" w:cs="Times New Roman"/>
        </w:rPr>
        <w:t xml:space="preserve"> control of the temperature, humidity</w:t>
      </w:r>
      <w:ins w:id="260" w:author="Andrew" w:date="2016-12-16T13:50:00Z">
        <w:r w:rsidR="007D36CF">
          <w:rPr>
            <w:rFonts w:ascii="Times New Roman" w:hAnsi="Times New Roman" w:cs="Times New Roman"/>
          </w:rPr>
          <w:t>,</w:t>
        </w:r>
      </w:ins>
      <w:r w:rsidR="00CB179B">
        <w:rPr>
          <w:rFonts w:ascii="Times New Roman" w:hAnsi="Times New Roman" w:cs="Times New Roman"/>
        </w:rPr>
        <w:t xml:space="preserve"> and concertation. </w:t>
      </w:r>
    </w:p>
    <w:p w14:paraId="222B9782" w14:textId="77777777" w:rsidR="0074577B" w:rsidRPr="007D4BBB" w:rsidRDefault="0074577B" w:rsidP="007D4BBB">
      <w:pPr>
        <w:jc w:val="both"/>
        <w:rPr>
          <w:rFonts w:ascii="Times New Roman" w:hAnsi="Times New Roman" w:cs="Times New Roman"/>
          <w:b/>
        </w:rPr>
      </w:pPr>
    </w:p>
    <w:p w14:paraId="7D602C77" w14:textId="4E51FC9E" w:rsidR="0074577B" w:rsidRDefault="0074577B" w:rsidP="007D4BB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Heat</w:t>
      </w:r>
    </w:p>
    <w:p w14:paraId="626AFB07" w14:textId="77777777" w:rsidR="00783D7D" w:rsidRPr="007D4BBB" w:rsidRDefault="00783D7D" w:rsidP="00783D7D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79BE65E" w14:textId="37DB1F94" w:rsidR="0074577B" w:rsidRDefault="006755CD" w:rsidP="007D4BBB">
      <w:pPr>
        <w:pStyle w:val="ListParagraph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Dry</w:t>
      </w:r>
      <w:r w:rsidR="003B15E9" w:rsidRPr="007D4BBB">
        <w:rPr>
          <w:rFonts w:ascii="Times New Roman" w:hAnsi="Times New Roman" w:cs="Times New Roman"/>
        </w:rPr>
        <w:t xml:space="preserve"> Heat</w:t>
      </w:r>
    </w:p>
    <w:p w14:paraId="6C575218" w14:textId="1F82480E" w:rsidR="006755CD" w:rsidRDefault="006755CD" w:rsidP="007D4BBB">
      <w:pPr>
        <w:pStyle w:val="ListParagraph"/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Dry heat is</w:t>
      </w:r>
      <w:r w:rsidR="00E24541" w:rsidRPr="007D4BBB">
        <w:rPr>
          <w:rFonts w:ascii="Times New Roman" w:hAnsi="Times New Roman" w:cs="Times New Roman"/>
        </w:rPr>
        <w:t xml:space="preserve"> us</w:t>
      </w:r>
      <w:r w:rsidR="00832CD4">
        <w:rPr>
          <w:rFonts w:ascii="Times New Roman" w:hAnsi="Times New Roman" w:cs="Times New Roman"/>
        </w:rPr>
        <w:t>ed</w:t>
      </w:r>
      <w:r w:rsidR="00E075D7">
        <w:rPr>
          <w:rFonts w:ascii="Times New Roman" w:hAnsi="Times New Roman" w:cs="Times New Roman"/>
        </w:rPr>
        <w:t xml:space="preserve"> under conditions of 160-170</w:t>
      </w:r>
      <w:r w:rsidR="00832CD4">
        <w:rPr>
          <w:rFonts w:ascii="Times New Roman" w:hAnsi="Times New Roman" w:cs="Times New Roman"/>
        </w:rPr>
        <w:t xml:space="preserve"> </w:t>
      </w:r>
      <w:r w:rsidR="00E075D7">
        <w:rPr>
          <w:rFonts w:ascii="Times New Roman" w:hAnsi="Times New Roman" w:cs="Times New Roman"/>
        </w:rPr>
        <w:t>°</w:t>
      </w:r>
      <w:r w:rsidRPr="007D4BBB">
        <w:rPr>
          <w:rFonts w:ascii="Times New Roman" w:hAnsi="Times New Roman" w:cs="Times New Roman"/>
        </w:rPr>
        <w:t xml:space="preserve">C for periods of 2-4 </w:t>
      </w:r>
      <w:r w:rsidR="00832CD4">
        <w:rPr>
          <w:rFonts w:ascii="Times New Roman" w:hAnsi="Times New Roman" w:cs="Times New Roman"/>
        </w:rPr>
        <w:t>h</w:t>
      </w:r>
      <w:r w:rsidR="00832CD4" w:rsidRPr="007D4BBB">
        <w:rPr>
          <w:rFonts w:ascii="Times New Roman" w:hAnsi="Times New Roman" w:cs="Times New Roman"/>
        </w:rPr>
        <w:t xml:space="preserve"> </w:t>
      </w:r>
      <w:r w:rsidRPr="007D4BBB">
        <w:rPr>
          <w:rFonts w:ascii="Times New Roman" w:hAnsi="Times New Roman" w:cs="Times New Roman"/>
        </w:rPr>
        <w:t>i</w:t>
      </w:r>
      <w:r w:rsidR="00E24541" w:rsidRPr="007D4BBB">
        <w:rPr>
          <w:rFonts w:ascii="Times New Roman" w:hAnsi="Times New Roman" w:cs="Times New Roman"/>
        </w:rPr>
        <w:t xml:space="preserve">n </w:t>
      </w:r>
      <w:r w:rsidR="00E075D7">
        <w:rPr>
          <w:rFonts w:ascii="Times New Roman" w:hAnsi="Times New Roman" w:cs="Times New Roman"/>
        </w:rPr>
        <w:t>an appropriate oven</w:t>
      </w:r>
      <w:r w:rsidR="00832CD4">
        <w:rPr>
          <w:rFonts w:ascii="Times New Roman" w:hAnsi="Times New Roman" w:cs="Times New Roman"/>
        </w:rPr>
        <w:t>. T</w:t>
      </w:r>
      <w:r w:rsidR="00E24541" w:rsidRPr="007D4BBB">
        <w:rPr>
          <w:rFonts w:ascii="Times New Roman" w:hAnsi="Times New Roman" w:cs="Times New Roman"/>
        </w:rPr>
        <w:t>his method is often used</w:t>
      </w:r>
      <w:r w:rsidRPr="007D4BBB">
        <w:rPr>
          <w:rFonts w:ascii="Times New Roman" w:hAnsi="Times New Roman" w:cs="Times New Roman"/>
        </w:rPr>
        <w:t xml:space="preserve"> for glassware or other non-porous heat con</w:t>
      </w:r>
      <w:r w:rsidR="00E24541" w:rsidRPr="007D4BBB">
        <w:rPr>
          <w:rFonts w:ascii="Times New Roman" w:hAnsi="Times New Roman" w:cs="Times New Roman"/>
        </w:rPr>
        <w:t>ductive materials.</w:t>
      </w:r>
      <w:r w:rsidR="00BA5263">
        <w:rPr>
          <w:rFonts w:ascii="Times New Roman" w:hAnsi="Times New Roman" w:cs="Times New Roman"/>
        </w:rPr>
        <w:t xml:space="preserve"> </w:t>
      </w:r>
      <w:r w:rsidR="00E24541" w:rsidRPr="007D4BBB">
        <w:rPr>
          <w:rFonts w:ascii="Times New Roman" w:hAnsi="Times New Roman" w:cs="Times New Roman"/>
        </w:rPr>
        <w:t>However, it’s ineffective for insulation materials or heat</w:t>
      </w:r>
      <w:r w:rsidR="00F27CEA">
        <w:rPr>
          <w:rFonts w:ascii="Times New Roman" w:hAnsi="Times New Roman" w:cs="Times New Roman"/>
        </w:rPr>
        <w:t>-</w:t>
      </w:r>
      <w:r w:rsidR="00E24541" w:rsidRPr="007D4BBB">
        <w:rPr>
          <w:rFonts w:ascii="Times New Roman" w:hAnsi="Times New Roman" w:cs="Times New Roman"/>
        </w:rPr>
        <w:t>labile materials.</w:t>
      </w:r>
      <w:r w:rsidR="00BA5263">
        <w:rPr>
          <w:rFonts w:ascii="Times New Roman" w:hAnsi="Times New Roman" w:cs="Times New Roman"/>
        </w:rPr>
        <w:t xml:space="preserve"> </w:t>
      </w:r>
    </w:p>
    <w:p w14:paraId="010BBAE7" w14:textId="77777777" w:rsidR="00783D7D" w:rsidRPr="007D4BBB" w:rsidRDefault="00783D7D" w:rsidP="007D4BBB">
      <w:pPr>
        <w:pStyle w:val="ListParagraph"/>
        <w:jc w:val="both"/>
        <w:rPr>
          <w:rFonts w:ascii="Times New Roman" w:hAnsi="Times New Roman" w:cs="Times New Roman"/>
        </w:rPr>
      </w:pPr>
    </w:p>
    <w:p w14:paraId="6099B9D9" w14:textId="1F281384" w:rsidR="0074577B" w:rsidRPr="007D4BBB" w:rsidRDefault="00E075D7" w:rsidP="007D4BBB">
      <w:pPr>
        <w:pStyle w:val="ListParagraph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Wet Heat</w:t>
      </w:r>
    </w:p>
    <w:p w14:paraId="14475A60" w14:textId="64130378" w:rsidR="0074577B" w:rsidRDefault="00E24541" w:rsidP="007D4BBB">
      <w:pPr>
        <w:pStyle w:val="ListParagraph"/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 xml:space="preserve">Wet heat, also </w:t>
      </w:r>
      <w:r w:rsidR="007F037C" w:rsidRPr="007D4BBB">
        <w:rPr>
          <w:rFonts w:ascii="Times New Roman" w:hAnsi="Times New Roman" w:cs="Times New Roman"/>
        </w:rPr>
        <w:t>known as</w:t>
      </w:r>
      <w:r w:rsidRPr="007D4BBB">
        <w:rPr>
          <w:rFonts w:ascii="Times New Roman" w:hAnsi="Times New Roman" w:cs="Times New Roman"/>
        </w:rPr>
        <w:t xml:space="preserve"> autoclaving is usually under the conditions of </w:t>
      </w:r>
      <w:r w:rsidR="007F037C" w:rsidRPr="007D4BBB">
        <w:rPr>
          <w:rFonts w:ascii="Times New Roman" w:hAnsi="Times New Roman" w:cs="Times New Roman"/>
        </w:rPr>
        <w:t>at least</w:t>
      </w:r>
      <w:r w:rsidR="00E075D7">
        <w:rPr>
          <w:rFonts w:ascii="Times New Roman" w:hAnsi="Times New Roman" w:cs="Times New Roman"/>
        </w:rPr>
        <w:t xml:space="preserve"> 120</w:t>
      </w:r>
      <w:r w:rsidR="00832CD4">
        <w:rPr>
          <w:rFonts w:ascii="Times New Roman" w:hAnsi="Times New Roman" w:cs="Times New Roman"/>
        </w:rPr>
        <w:t xml:space="preserve"> </w:t>
      </w:r>
      <w:r w:rsidR="00E075D7">
        <w:rPr>
          <w:rFonts w:ascii="Times New Roman" w:hAnsi="Times New Roman" w:cs="Times New Roman"/>
        </w:rPr>
        <w:t>°</w:t>
      </w:r>
      <w:r w:rsidRPr="007D4BBB">
        <w:rPr>
          <w:rFonts w:ascii="Times New Roman" w:hAnsi="Times New Roman" w:cs="Times New Roman"/>
        </w:rPr>
        <w:t>C for periods of 30-60 min.</w:t>
      </w:r>
      <w:r w:rsidR="00BA5263">
        <w:rPr>
          <w:rFonts w:ascii="Times New Roman" w:hAnsi="Times New Roman" w:cs="Times New Roman"/>
        </w:rPr>
        <w:t xml:space="preserve"> </w:t>
      </w:r>
      <w:r w:rsidRPr="007D4BBB">
        <w:rPr>
          <w:rFonts w:ascii="Times New Roman" w:hAnsi="Times New Roman" w:cs="Times New Roman"/>
        </w:rPr>
        <w:t xml:space="preserve">It’s the most convenient and </w:t>
      </w:r>
      <w:r w:rsidR="007F037C" w:rsidRPr="007D4BBB">
        <w:rPr>
          <w:rFonts w:ascii="Times New Roman" w:hAnsi="Times New Roman" w:cs="Times New Roman"/>
        </w:rPr>
        <w:t xml:space="preserve">dependable </w:t>
      </w:r>
      <w:r w:rsidRPr="007D4BBB">
        <w:rPr>
          <w:rFonts w:ascii="Times New Roman" w:hAnsi="Times New Roman" w:cs="Times New Roman"/>
        </w:rPr>
        <w:t>method to achieve</w:t>
      </w:r>
      <w:r w:rsidR="007F037C" w:rsidRPr="007D4BBB">
        <w:rPr>
          <w:rFonts w:ascii="Times New Roman" w:hAnsi="Times New Roman" w:cs="Times New Roman"/>
        </w:rPr>
        <w:t xml:space="preserve"> effective and rapid sterilization of </w:t>
      </w:r>
      <w:r w:rsidR="00E075D7">
        <w:rPr>
          <w:rFonts w:ascii="Times New Roman" w:hAnsi="Times New Roman" w:cs="Times New Roman"/>
        </w:rPr>
        <w:t>most forms</w:t>
      </w:r>
      <w:r w:rsidR="007F037C" w:rsidRPr="007D4BBB">
        <w:rPr>
          <w:rFonts w:ascii="Times New Roman" w:hAnsi="Times New Roman" w:cs="Times New Roman"/>
        </w:rPr>
        <w:t xml:space="preserve"> of microbial life.</w:t>
      </w:r>
      <w:r w:rsidR="00BA5263">
        <w:rPr>
          <w:rFonts w:ascii="Times New Roman" w:hAnsi="Times New Roman" w:cs="Times New Roman"/>
        </w:rPr>
        <w:t xml:space="preserve"> </w:t>
      </w:r>
      <w:r w:rsidR="007F037C" w:rsidRPr="007D4BBB">
        <w:rPr>
          <w:rFonts w:ascii="Times New Roman" w:hAnsi="Times New Roman" w:cs="Times New Roman"/>
        </w:rPr>
        <w:t>Wet heat is more efficient than dry heat due to the shorter time a</w:t>
      </w:r>
      <w:r w:rsidR="00E075D7">
        <w:rPr>
          <w:rFonts w:ascii="Times New Roman" w:hAnsi="Times New Roman" w:cs="Times New Roman"/>
        </w:rPr>
        <w:t>nd lower temperature required.</w:t>
      </w:r>
    </w:p>
    <w:p w14:paraId="3A0DEF88" w14:textId="77777777" w:rsidR="00783D7D" w:rsidRPr="007D4BBB" w:rsidRDefault="00783D7D" w:rsidP="007D4BBB">
      <w:pPr>
        <w:pStyle w:val="ListParagraph"/>
        <w:jc w:val="both"/>
        <w:rPr>
          <w:rFonts w:ascii="Times New Roman" w:hAnsi="Times New Roman" w:cs="Times New Roman"/>
        </w:rPr>
      </w:pPr>
    </w:p>
    <w:p w14:paraId="6E50D1A6" w14:textId="6C6A54D4" w:rsidR="0016689F" w:rsidRDefault="0074577B" w:rsidP="007D4BB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Radiation</w:t>
      </w:r>
      <w:r w:rsidR="0019078F" w:rsidRPr="007D4BBB">
        <w:rPr>
          <w:rFonts w:ascii="Times New Roman" w:hAnsi="Times New Roman" w:cs="Times New Roman"/>
        </w:rPr>
        <w:t xml:space="preserve"> </w:t>
      </w:r>
    </w:p>
    <w:p w14:paraId="1587B5EE" w14:textId="77777777" w:rsidR="00783D7D" w:rsidRDefault="00783D7D" w:rsidP="00783D7D">
      <w:pPr>
        <w:pStyle w:val="ListParagraph"/>
        <w:jc w:val="both"/>
        <w:rPr>
          <w:rFonts w:ascii="Times New Roman" w:hAnsi="Times New Roman" w:cs="Times New Roman"/>
        </w:rPr>
      </w:pPr>
    </w:p>
    <w:p w14:paraId="5921453F" w14:textId="229582C6" w:rsidR="003B15E9" w:rsidRPr="007D4BBB" w:rsidRDefault="003B15E9" w:rsidP="007D4BBB">
      <w:pPr>
        <w:pStyle w:val="ListParagraph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 xml:space="preserve">Ionizing </w:t>
      </w:r>
      <w:r w:rsidR="007F037C" w:rsidRPr="007D4BBB">
        <w:rPr>
          <w:rFonts w:ascii="Times New Roman" w:hAnsi="Times New Roman" w:cs="Times New Roman"/>
        </w:rPr>
        <w:t>Radiation</w:t>
      </w:r>
    </w:p>
    <w:p w14:paraId="256B5B2D" w14:textId="7CA5AD9C" w:rsidR="007F037C" w:rsidRDefault="007F037C" w:rsidP="007D4BBB">
      <w:pPr>
        <w:pStyle w:val="ListParagraph"/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Ionizing radiation is not used in general lab</w:t>
      </w:r>
      <w:r w:rsidR="00E075D7">
        <w:rPr>
          <w:rFonts w:ascii="Times New Roman" w:hAnsi="Times New Roman" w:cs="Times New Roman"/>
        </w:rPr>
        <w:t>oratory sterilization due to</w:t>
      </w:r>
      <w:r w:rsidRPr="007D4BBB">
        <w:rPr>
          <w:rFonts w:ascii="Times New Roman" w:hAnsi="Times New Roman" w:cs="Times New Roman"/>
        </w:rPr>
        <w:t xml:space="preserve"> potential </w:t>
      </w:r>
      <w:r w:rsidR="00E075D7">
        <w:rPr>
          <w:rFonts w:ascii="Times New Roman" w:hAnsi="Times New Roman" w:cs="Times New Roman"/>
        </w:rPr>
        <w:t>issues associated with radiation safety.</w:t>
      </w:r>
    </w:p>
    <w:p w14:paraId="125B21A3" w14:textId="77777777" w:rsidR="00783D7D" w:rsidRPr="007D4BBB" w:rsidRDefault="00783D7D" w:rsidP="007D4BBB">
      <w:pPr>
        <w:pStyle w:val="ListParagraph"/>
        <w:jc w:val="both"/>
        <w:rPr>
          <w:rFonts w:ascii="Times New Roman" w:hAnsi="Times New Roman" w:cs="Times New Roman"/>
        </w:rPr>
      </w:pPr>
    </w:p>
    <w:p w14:paraId="2495A71B" w14:textId="76E9FE96" w:rsidR="003B15E9" w:rsidRPr="007D4BBB" w:rsidRDefault="003B15E9" w:rsidP="007D4BBB">
      <w:pPr>
        <w:pStyle w:val="ListParagraph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Non-ionizing</w:t>
      </w:r>
      <w:r w:rsidR="007F037C" w:rsidRPr="007D4BBB">
        <w:rPr>
          <w:rFonts w:ascii="Times New Roman" w:hAnsi="Times New Roman" w:cs="Times New Roman"/>
        </w:rPr>
        <w:t xml:space="preserve"> Radiation (</w:t>
      </w:r>
      <w:r w:rsidR="00E075D7">
        <w:rPr>
          <w:rFonts w:ascii="Times New Roman" w:hAnsi="Times New Roman" w:cs="Times New Roman"/>
        </w:rPr>
        <w:t xml:space="preserve">Ultraviolet, </w:t>
      </w:r>
      <w:r w:rsidR="007F037C" w:rsidRPr="007D4BBB">
        <w:rPr>
          <w:rFonts w:ascii="Times New Roman" w:hAnsi="Times New Roman" w:cs="Times New Roman"/>
        </w:rPr>
        <w:t>UV)</w:t>
      </w:r>
    </w:p>
    <w:p w14:paraId="0A223DDD" w14:textId="6771322D" w:rsidR="0019078F" w:rsidRPr="007D4BBB" w:rsidRDefault="007F037C" w:rsidP="007D4BBB">
      <w:pPr>
        <w:ind w:left="720"/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 xml:space="preserve">Ultraviolet radiation </w:t>
      </w:r>
      <w:r w:rsidR="00095386" w:rsidRPr="007D4BBB">
        <w:rPr>
          <w:rFonts w:ascii="Times New Roman" w:hAnsi="Times New Roman" w:cs="Times New Roman"/>
        </w:rPr>
        <w:t>is typically used for decontamination in air, water</w:t>
      </w:r>
      <w:r w:rsidR="00F27CEA">
        <w:rPr>
          <w:rFonts w:ascii="Times New Roman" w:hAnsi="Times New Roman" w:cs="Times New Roman"/>
        </w:rPr>
        <w:t>,</w:t>
      </w:r>
      <w:r w:rsidR="00095386" w:rsidRPr="007D4BBB">
        <w:rPr>
          <w:rFonts w:ascii="Times New Roman" w:hAnsi="Times New Roman" w:cs="Times New Roman"/>
        </w:rPr>
        <w:t xml:space="preserve"> and surfaces due to its strong ability to destroy microorganism</w:t>
      </w:r>
      <w:r w:rsidR="00F27CEA">
        <w:rPr>
          <w:rFonts w:ascii="Times New Roman" w:hAnsi="Times New Roman" w:cs="Times New Roman"/>
        </w:rPr>
        <w:t>s</w:t>
      </w:r>
      <w:r w:rsidR="00095386" w:rsidRPr="007D4BBB">
        <w:rPr>
          <w:rFonts w:ascii="Times New Roman" w:hAnsi="Times New Roman" w:cs="Times New Roman"/>
        </w:rPr>
        <w:t>.</w:t>
      </w:r>
      <w:r w:rsidR="00BA5263">
        <w:rPr>
          <w:rFonts w:ascii="Times New Roman" w:hAnsi="Times New Roman" w:cs="Times New Roman"/>
        </w:rPr>
        <w:t xml:space="preserve"> </w:t>
      </w:r>
      <w:r w:rsidR="00095386" w:rsidRPr="007D4BBB">
        <w:rPr>
          <w:rFonts w:ascii="Times New Roman" w:hAnsi="Times New Roman" w:cs="Times New Roman"/>
        </w:rPr>
        <w:t>UV is also widely used in biological safety cabinets.</w:t>
      </w:r>
      <w:r w:rsidR="00BA5263">
        <w:rPr>
          <w:rFonts w:ascii="Times New Roman" w:hAnsi="Times New Roman" w:cs="Times New Roman"/>
        </w:rPr>
        <w:t xml:space="preserve"> </w:t>
      </w:r>
      <w:r w:rsidR="00095386" w:rsidRPr="007D4BBB">
        <w:rPr>
          <w:rFonts w:ascii="Times New Roman" w:hAnsi="Times New Roman" w:cs="Times New Roman"/>
        </w:rPr>
        <w:t>The wavelength of ultraviolet radiation ranges from 250 nm to 270 nm with 265 nm as the optimum.</w:t>
      </w:r>
      <w:r w:rsidR="00BA5263">
        <w:rPr>
          <w:rFonts w:ascii="Times New Roman" w:hAnsi="Times New Roman" w:cs="Times New Roman"/>
        </w:rPr>
        <w:t xml:space="preserve"> </w:t>
      </w:r>
      <w:r w:rsidR="009C2283" w:rsidRPr="007D4BBB">
        <w:rPr>
          <w:rFonts w:ascii="Times New Roman" w:hAnsi="Times New Roman" w:cs="Times New Roman"/>
        </w:rPr>
        <w:t>However, UV lamp intensity drops with time</w:t>
      </w:r>
      <w:r w:rsidR="00F27CEA">
        <w:rPr>
          <w:rFonts w:ascii="Times New Roman" w:hAnsi="Times New Roman" w:cs="Times New Roman"/>
        </w:rPr>
        <w:t>,</w:t>
      </w:r>
      <w:r w:rsidR="009C2283" w:rsidRPr="007D4BBB">
        <w:rPr>
          <w:rFonts w:ascii="Times New Roman" w:hAnsi="Times New Roman" w:cs="Times New Roman"/>
        </w:rPr>
        <w:t xml:space="preserve"> and maintenance need to be taken</w:t>
      </w:r>
      <w:r w:rsidR="00E313F3" w:rsidRPr="007D4BBB">
        <w:rPr>
          <w:rFonts w:ascii="Times New Roman" w:hAnsi="Times New Roman" w:cs="Times New Roman"/>
        </w:rPr>
        <w:t xml:space="preserve"> after certain time to maintain the power. </w:t>
      </w:r>
      <w:r w:rsidR="00F27CEA">
        <w:rPr>
          <w:rFonts w:ascii="Times New Roman" w:hAnsi="Times New Roman" w:cs="Times New Roman"/>
        </w:rPr>
        <w:t>Additionally</w:t>
      </w:r>
      <w:r w:rsidR="00E313F3" w:rsidRPr="007D4BBB">
        <w:rPr>
          <w:rFonts w:ascii="Times New Roman" w:hAnsi="Times New Roman" w:cs="Times New Roman"/>
        </w:rPr>
        <w:t>, precautions need to be taken for UV light</w:t>
      </w:r>
      <w:r w:rsidR="00F27CEA">
        <w:rPr>
          <w:rFonts w:ascii="Times New Roman" w:hAnsi="Times New Roman" w:cs="Times New Roman"/>
        </w:rPr>
        <w:t>,</w:t>
      </w:r>
      <w:r w:rsidR="00E313F3" w:rsidRPr="007D4BBB">
        <w:rPr>
          <w:rFonts w:ascii="Times New Roman" w:hAnsi="Times New Roman" w:cs="Times New Roman"/>
        </w:rPr>
        <w:t xml:space="preserve"> </w:t>
      </w:r>
      <w:r w:rsidR="00F27CEA">
        <w:rPr>
          <w:rFonts w:ascii="Times New Roman" w:hAnsi="Times New Roman" w:cs="Times New Roman"/>
        </w:rPr>
        <w:t>as</w:t>
      </w:r>
      <w:r w:rsidR="00F27CEA" w:rsidRPr="007D4BBB">
        <w:rPr>
          <w:rFonts w:ascii="Times New Roman" w:hAnsi="Times New Roman" w:cs="Times New Roman"/>
        </w:rPr>
        <w:t xml:space="preserve"> </w:t>
      </w:r>
      <w:r w:rsidR="00E313F3" w:rsidRPr="007D4BBB">
        <w:rPr>
          <w:rFonts w:ascii="Times New Roman" w:hAnsi="Times New Roman" w:cs="Times New Roman"/>
        </w:rPr>
        <w:t>it can cause</w:t>
      </w:r>
      <w:r w:rsidR="00E075D7">
        <w:rPr>
          <w:rFonts w:ascii="Times New Roman" w:hAnsi="Times New Roman" w:cs="Times New Roman"/>
        </w:rPr>
        <w:t xml:space="preserve"> burns to the</w:t>
      </w:r>
      <w:r w:rsidR="00E313F3" w:rsidRPr="007D4BBB">
        <w:rPr>
          <w:rFonts w:ascii="Times New Roman" w:hAnsi="Times New Roman" w:cs="Times New Roman"/>
        </w:rPr>
        <w:t xml:space="preserve"> eye</w:t>
      </w:r>
      <w:r w:rsidR="00E075D7">
        <w:rPr>
          <w:rFonts w:ascii="Times New Roman" w:hAnsi="Times New Roman" w:cs="Times New Roman"/>
        </w:rPr>
        <w:t>s or skin.</w:t>
      </w:r>
    </w:p>
    <w:p w14:paraId="348A1DE3" w14:textId="231CA27A" w:rsidR="00AE4E42" w:rsidRPr="007D4BBB" w:rsidRDefault="00AE4E42" w:rsidP="007D4BBB">
      <w:pPr>
        <w:jc w:val="both"/>
        <w:rPr>
          <w:rFonts w:ascii="Times New Roman" w:hAnsi="Times New Roman" w:cs="Times New Roman"/>
        </w:rPr>
      </w:pPr>
    </w:p>
    <w:p w14:paraId="5AF7422F" w14:textId="77777777" w:rsidR="00F27CEA" w:rsidRDefault="00DE2B3E" w:rsidP="007D4BBB">
      <w:pPr>
        <w:jc w:val="both"/>
        <w:rPr>
          <w:rFonts w:ascii="Times New Roman" w:hAnsi="Times New Roman" w:cs="Times New Roman"/>
          <w:b/>
        </w:rPr>
      </w:pPr>
      <w:r w:rsidRPr="007D4BBB">
        <w:rPr>
          <w:rFonts w:ascii="Times New Roman" w:hAnsi="Times New Roman" w:cs="Times New Roman"/>
          <w:b/>
        </w:rPr>
        <w:t>Summary:</w:t>
      </w:r>
    </w:p>
    <w:p w14:paraId="6B29CA2F" w14:textId="753B52B0" w:rsidR="00FD7709" w:rsidRPr="007D4BBB" w:rsidRDefault="004F78B9" w:rsidP="007D4BBB">
      <w:pPr>
        <w:jc w:val="both"/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To avoid infection transmission and maintain biosafety in the lab, periodic decontamination in the lab is important.</w:t>
      </w:r>
      <w:r w:rsidR="00BA5263">
        <w:rPr>
          <w:rFonts w:ascii="Times New Roman" w:hAnsi="Times New Roman" w:cs="Times New Roman"/>
        </w:rPr>
        <w:t xml:space="preserve"> </w:t>
      </w:r>
      <w:r w:rsidRPr="007D4BBB">
        <w:rPr>
          <w:rFonts w:ascii="Times New Roman" w:hAnsi="Times New Roman" w:cs="Times New Roman"/>
        </w:rPr>
        <w:t>Three methods are available including c</w:t>
      </w:r>
      <w:r w:rsidR="00E075D7">
        <w:rPr>
          <w:rFonts w:ascii="Times New Roman" w:hAnsi="Times New Roman" w:cs="Times New Roman"/>
        </w:rPr>
        <w:t>hemical, heat</w:t>
      </w:r>
      <w:r w:rsidR="00F27CEA">
        <w:rPr>
          <w:rFonts w:ascii="Times New Roman" w:hAnsi="Times New Roman" w:cs="Times New Roman"/>
        </w:rPr>
        <w:t>,</w:t>
      </w:r>
      <w:r w:rsidR="00E075D7">
        <w:rPr>
          <w:rFonts w:ascii="Times New Roman" w:hAnsi="Times New Roman" w:cs="Times New Roman"/>
        </w:rPr>
        <w:t xml:space="preserve"> and radiation.</w:t>
      </w:r>
      <w:r w:rsidR="00BA5263">
        <w:rPr>
          <w:rFonts w:ascii="Times New Roman" w:hAnsi="Times New Roman" w:cs="Times New Roman"/>
        </w:rPr>
        <w:t xml:space="preserve"> </w:t>
      </w:r>
      <w:r w:rsidR="00E075D7">
        <w:rPr>
          <w:rFonts w:ascii="Times New Roman" w:hAnsi="Times New Roman" w:cs="Times New Roman"/>
        </w:rPr>
        <w:t>E</w:t>
      </w:r>
      <w:r w:rsidRPr="007D4BBB">
        <w:rPr>
          <w:rFonts w:ascii="Times New Roman" w:hAnsi="Times New Roman" w:cs="Times New Roman"/>
        </w:rPr>
        <w:t>ach method has its own strength and suitable applications</w:t>
      </w:r>
      <w:r w:rsidRPr="00C80162">
        <w:rPr>
          <w:rFonts w:ascii="Times New Roman" w:hAnsi="Times New Roman" w:cs="Times New Roman"/>
        </w:rPr>
        <w:t>.</w:t>
      </w:r>
      <w:r w:rsidR="00BA5263">
        <w:rPr>
          <w:rFonts w:ascii="Times New Roman" w:hAnsi="Times New Roman" w:cs="Times New Roman"/>
        </w:rPr>
        <w:t xml:space="preserve"> </w:t>
      </w:r>
      <w:r w:rsidR="00C80162" w:rsidRPr="00C80162">
        <w:rPr>
          <w:rFonts w:ascii="Times New Roman" w:hAnsi="Times New Roman" w:cs="Times New Roman"/>
        </w:rPr>
        <w:t xml:space="preserve">Awareness of the type of </w:t>
      </w:r>
      <w:r w:rsidRPr="00C80162">
        <w:rPr>
          <w:rFonts w:ascii="Times New Roman" w:hAnsi="Times New Roman" w:cs="Times New Roman"/>
        </w:rPr>
        <w:t xml:space="preserve">microorganism </w:t>
      </w:r>
      <w:r w:rsidR="00C80162" w:rsidRPr="00C80162">
        <w:rPr>
          <w:rFonts w:ascii="Times New Roman" w:hAnsi="Times New Roman" w:cs="Times New Roman"/>
        </w:rPr>
        <w:t xml:space="preserve">in </w:t>
      </w:r>
      <w:r w:rsidR="00F27CEA">
        <w:rPr>
          <w:rFonts w:ascii="Times New Roman" w:hAnsi="Times New Roman" w:cs="Times New Roman"/>
        </w:rPr>
        <w:t>the</w:t>
      </w:r>
      <w:r w:rsidR="00F27CEA" w:rsidRPr="00C80162">
        <w:rPr>
          <w:rFonts w:ascii="Times New Roman" w:hAnsi="Times New Roman" w:cs="Times New Roman"/>
        </w:rPr>
        <w:t xml:space="preserve"> </w:t>
      </w:r>
      <w:r w:rsidR="00C80162" w:rsidRPr="00C80162">
        <w:rPr>
          <w:rFonts w:ascii="Times New Roman" w:hAnsi="Times New Roman" w:cs="Times New Roman"/>
        </w:rPr>
        <w:t xml:space="preserve">laboratory </w:t>
      </w:r>
      <w:r w:rsidRPr="00C80162">
        <w:rPr>
          <w:rFonts w:ascii="Times New Roman" w:hAnsi="Times New Roman" w:cs="Times New Roman"/>
        </w:rPr>
        <w:t xml:space="preserve">environment is useful for selection of </w:t>
      </w:r>
      <w:r w:rsidR="00C80162" w:rsidRPr="00C80162">
        <w:rPr>
          <w:rFonts w:ascii="Times New Roman" w:hAnsi="Times New Roman" w:cs="Times New Roman"/>
        </w:rPr>
        <w:t xml:space="preserve">a </w:t>
      </w:r>
      <w:r w:rsidRPr="00C80162">
        <w:rPr>
          <w:rFonts w:ascii="Times New Roman" w:hAnsi="Times New Roman" w:cs="Times New Roman"/>
        </w:rPr>
        <w:t xml:space="preserve">suitable </w:t>
      </w:r>
      <w:r w:rsidR="00C80162" w:rsidRPr="00C80162">
        <w:rPr>
          <w:rFonts w:ascii="Times New Roman" w:hAnsi="Times New Roman" w:cs="Times New Roman"/>
        </w:rPr>
        <w:t xml:space="preserve">decontamination </w:t>
      </w:r>
      <w:r w:rsidRPr="00C80162">
        <w:rPr>
          <w:rFonts w:ascii="Times New Roman" w:hAnsi="Times New Roman" w:cs="Times New Roman"/>
        </w:rPr>
        <w:t>method.</w:t>
      </w:r>
      <w:r w:rsidR="00BA5263">
        <w:rPr>
          <w:rFonts w:ascii="Times New Roman" w:hAnsi="Times New Roman" w:cs="Times New Roman"/>
        </w:rPr>
        <w:t xml:space="preserve"> </w:t>
      </w:r>
      <w:r w:rsidR="00C80162" w:rsidRPr="00C80162">
        <w:rPr>
          <w:rFonts w:ascii="Times New Roman" w:hAnsi="Times New Roman" w:cs="Times New Roman"/>
        </w:rPr>
        <w:t>Appropriate safety protocols should be in place during the decontamination procedure</w:t>
      </w:r>
      <w:r w:rsidRPr="00C80162">
        <w:rPr>
          <w:rFonts w:ascii="Times New Roman" w:hAnsi="Times New Roman" w:cs="Times New Roman"/>
        </w:rPr>
        <w:t>.</w:t>
      </w:r>
      <w:r w:rsidR="00BA5263">
        <w:rPr>
          <w:rFonts w:ascii="Times New Roman" w:hAnsi="Times New Roman" w:cs="Times New Roman"/>
        </w:rPr>
        <w:t xml:space="preserve"> </w:t>
      </w:r>
      <w:r w:rsidRPr="007D4BBB">
        <w:rPr>
          <w:rFonts w:ascii="Times New Roman" w:hAnsi="Times New Roman" w:cs="Times New Roman"/>
        </w:rPr>
        <w:t xml:space="preserve"> </w:t>
      </w:r>
    </w:p>
    <w:p w14:paraId="3D3E59CC" w14:textId="77777777" w:rsidR="00FD7709" w:rsidRPr="007D4BBB" w:rsidRDefault="00FD7709" w:rsidP="007D4BBB">
      <w:pPr>
        <w:jc w:val="both"/>
        <w:rPr>
          <w:rFonts w:ascii="Times New Roman" w:hAnsi="Times New Roman" w:cs="Times New Roman"/>
        </w:rPr>
      </w:pPr>
    </w:p>
    <w:p w14:paraId="0B770438" w14:textId="10C7C8A1" w:rsidR="00A12866" w:rsidRPr="007D4BBB" w:rsidRDefault="00FC64CF" w:rsidP="007D4BBB">
      <w:pPr>
        <w:jc w:val="both"/>
        <w:rPr>
          <w:rFonts w:ascii="Times New Roman" w:hAnsi="Times New Roman" w:cs="Times New Roman"/>
          <w:b/>
        </w:rPr>
      </w:pPr>
      <w:r w:rsidRPr="007D4BBB">
        <w:rPr>
          <w:rFonts w:ascii="Times New Roman" w:hAnsi="Times New Roman" w:cs="Times New Roman"/>
          <w:b/>
        </w:rPr>
        <w:t>R</w:t>
      </w:r>
      <w:r w:rsidR="004F76AB" w:rsidRPr="007D4BBB">
        <w:rPr>
          <w:rFonts w:ascii="Times New Roman" w:hAnsi="Times New Roman" w:cs="Times New Roman"/>
          <w:b/>
        </w:rPr>
        <w:t>eference</w:t>
      </w:r>
      <w:r w:rsidRPr="007D4BBB">
        <w:rPr>
          <w:rFonts w:ascii="Times New Roman" w:hAnsi="Times New Roman" w:cs="Times New Roman"/>
          <w:b/>
        </w:rPr>
        <w:t>s</w:t>
      </w:r>
      <w:r w:rsidR="004F76AB" w:rsidRPr="007D4BBB">
        <w:rPr>
          <w:rFonts w:ascii="Times New Roman" w:hAnsi="Times New Roman" w:cs="Times New Roman"/>
          <w:b/>
        </w:rPr>
        <w:t>：</w:t>
      </w:r>
    </w:p>
    <w:p w14:paraId="6A99EB9A" w14:textId="1AD82882" w:rsidR="00020D2B" w:rsidRPr="007D4BBB" w:rsidRDefault="00020D2B" w:rsidP="007D4BB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 xml:space="preserve">BC Center for Disease Control. A Guide to Selection and Use of Disinfectants. (2003) </w:t>
      </w:r>
    </w:p>
    <w:p w14:paraId="294A4307" w14:textId="233C0B35" w:rsidR="004F76AB" w:rsidRPr="007D4BBB" w:rsidRDefault="00020D2B" w:rsidP="007D4BB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>Biosaefty: Decontaminat</w:t>
      </w:r>
      <w:r w:rsidR="00F40B1A" w:rsidRPr="007D4BBB">
        <w:rPr>
          <w:rFonts w:ascii="Times New Roman" w:hAnsi="Times New Roman" w:cs="Times New Roman"/>
        </w:rPr>
        <w:t xml:space="preserve">ion Methods for Laboratory Use, 2016, Blink, University of California, </w:t>
      </w:r>
      <w:r w:rsidRPr="007D4BBB">
        <w:rPr>
          <w:rFonts w:ascii="Times New Roman" w:hAnsi="Times New Roman" w:cs="Times New Roman"/>
        </w:rPr>
        <w:t xml:space="preserve">San </w:t>
      </w:r>
      <w:r w:rsidR="00F40B1A" w:rsidRPr="007D4BBB">
        <w:rPr>
          <w:rFonts w:ascii="Times New Roman" w:hAnsi="Times New Roman" w:cs="Times New Roman"/>
        </w:rPr>
        <w:t>Diego</w:t>
      </w:r>
      <w:r w:rsidRPr="007D4BBB">
        <w:rPr>
          <w:rFonts w:ascii="Times New Roman" w:hAnsi="Times New Roman" w:cs="Times New Roman"/>
        </w:rPr>
        <w:t>.</w:t>
      </w:r>
      <w:r w:rsidR="00F40B1A" w:rsidRPr="007D4BBB">
        <w:rPr>
          <w:rFonts w:ascii="Times New Roman" w:hAnsi="Times New Roman" w:cs="Times New Roman"/>
        </w:rPr>
        <w:t xml:space="preserve"> at</w:t>
      </w:r>
      <w:r w:rsidRPr="007D4BBB">
        <w:rPr>
          <w:rFonts w:ascii="Times New Roman" w:hAnsi="Times New Roman" w:cs="Times New Roman"/>
        </w:rPr>
        <w:t xml:space="preserve"> </w:t>
      </w:r>
      <w:hyperlink r:id="rId6" w:anchor="Vapors-and-gases" w:history="1">
        <w:r w:rsidRPr="007D4BBB">
          <w:rPr>
            <w:rStyle w:val="Hyperlink"/>
            <w:rFonts w:ascii="Times New Roman" w:hAnsi="Times New Roman" w:cs="Times New Roman"/>
          </w:rPr>
          <w:t>http://blink.ucsd.edu/safety/research-lab/biosafety/decontamination/#Vapors-and-gases</w:t>
        </w:r>
      </w:hyperlink>
    </w:p>
    <w:p w14:paraId="3D066A4E" w14:textId="404A9344" w:rsidR="003B15E9" w:rsidRPr="007D4BBB" w:rsidRDefault="001C25E0" w:rsidP="007D4BB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7D4BBB">
        <w:rPr>
          <w:rFonts w:ascii="Times New Roman" w:hAnsi="Times New Roman" w:cs="Times New Roman"/>
        </w:rPr>
        <w:t xml:space="preserve">Disinfectants and Sterilization Methods, 2008, Environmental Health &amp; Safety, University of Colorado Boulder. at </w:t>
      </w:r>
      <w:hyperlink r:id="rId7" w:history="1">
        <w:r w:rsidRPr="007D4BBB">
          <w:rPr>
            <w:rStyle w:val="Hyperlink"/>
            <w:rFonts w:ascii="Times New Roman" w:hAnsi="Times New Roman" w:cs="Times New Roman"/>
          </w:rPr>
          <w:t>https://ehs.colorado.edu/resources/disinfectants-and-sterilization-methods/</w:t>
        </w:r>
      </w:hyperlink>
    </w:p>
    <w:p w14:paraId="563BE24A" w14:textId="77777777" w:rsidR="001C25E0" w:rsidRPr="007D4BBB" w:rsidRDefault="001C25E0" w:rsidP="007D4BBB">
      <w:pPr>
        <w:rPr>
          <w:rFonts w:ascii="Times New Roman" w:hAnsi="Times New Roman" w:cs="Times New Roman"/>
        </w:rPr>
      </w:pPr>
    </w:p>
    <w:sectPr w:rsidR="001C25E0" w:rsidRPr="007D4BBB" w:rsidSect="00190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1050"/>
    <w:multiLevelType w:val="multilevel"/>
    <w:tmpl w:val="10BEA7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863B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EE793C"/>
    <w:multiLevelType w:val="hybridMultilevel"/>
    <w:tmpl w:val="7FBCB7F8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3" w15:restartNumberingAfterBreak="0">
    <w:nsid w:val="1A51521A"/>
    <w:multiLevelType w:val="hybridMultilevel"/>
    <w:tmpl w:val="F00A67EA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1DA57ABB"/>
    <w:multiLevelType w:val="hybridMultilevel"/>
    <w:tmpl w:val="30C437C2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5" w15:restartNumberingAfterBreak="0">
    <w:nsid w:val="1EF83628"/>
    <w:multiLevelType w:val="hybridMultilevel"/>
    <w:tmpl w:val="AE5687CC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6" w15:restartNumberingAfterBreak="0">
    <w:nsid w:val="2322191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259749EF"/>
    <w:multiLevelType w:val="hybridMultilevel"/>
    <w:tmpl w:val="71A2BDF2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B5B6B35"/>
    <w:multiLevelType w:val="hybridMultilevel"/>
    <w:tmpl w:val="3CFC0462"/>
    <w:lvl w:ilvl="0" w:tplc="0409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9" w15:restartNumberingAfterBreak="0">
    <w:nsid w:val="3C0A7D64"/>
    <w:multiLevelType w:val="hybridMultilevel"/>
    <w:tmpl w:val="7D00F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C00A9"/>
    <w:multiLevelType w:val="multilevel"/>
    <w:tmpl w:val="BB2AE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20F68A0"/>
    <w:multiLevelType w:val="multilevel"/>
    <w:tmpl w:val="FD703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5F76185"/>
    <w:multiLevelType w:val="hybridMultilevel"/>
    <w:tmpl w:val="135E754A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 w15:restartNumberingAfterBreak="0">
    <w:nsid w:val="4839655E"/>
    <w:multiLevelType w:val="hybridMultilevel"/>
    <w:tmpl w:val="150A90E4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4" w15:restartNumberingAfterBreak="0">
    <w:nsid w:val="4BA52E5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 w15:restartNumberingAfterBreak="0">
    <w:nsid w:val="4D143678"/>
    <w:multiLevelType w:val="hybridMultilevel"/>
    <w:tmpl w:val="99FE3464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6" w15:restartNumberingAfterBreak="0">
    <w:nsid w:val="500E647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7" w15:restartNumberingAfterBreak="0">
    <w:nsid w:val="50174E3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default"/>
      </w:rPr>
    </w:lvl>
  </w:abstractNum>
  <w:abstractNum w:abstractNumId="18" w15:restartNumberingAfterBreak="0">
    <w:nsid w:val="531057FD"/>
    <w:multiLevelType w:val="hybridMultilevel"/>
    <w:tmpl w:val="A8B268DA"/>
    <w:lvl w:ilvl="0" w:tplc="6BE6C3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52205C"/>
    <w:multiLevelType w:val="hybridMultilevel"/>
    <w:tmpl w:val="392A81E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5FBF5F0A"/>
    <w:multiLevelType w:val="hybridMultilevel"/>
    <w:tmpl w:val="B276C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530330A"/>
    <w:multiLevelType w:val="hybridMultilevel"/>
    <w:tmpl w:val="2A4AB1AA"/>
    <w:lvl w:ilvl="0" w:tplc="CD78F9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2C7EBD"/>
    <w:multiLevelType w:val="hybridMultilevel"/>
    <w:tmpl w:val="F10A978A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3" w15:restartNumberingAfterBreak="0">
    <w:nsid w:val="6CFC5F58"/>
    <w:multiLevelType w:val="multilevel"/>
    <w:tmpl w:val="DBDAF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36481B"/>
    <w:multiLevelType w:val="hybridMultilevel"/>
    <w:tmpl w:val="123E2A42"/>
    <w:lvl w:ilvl="0" w:tplc="E1A883E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1231CDD"/>
    <w:multiLevelType w:val="hybridMultilevel"/>
    <w:tmpl w:val="5FB04C86"/>
    <w:lvl w:ilvl="0" w:tplc="9496AD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943467D"/>
    <w:multiLevelType w:val="hybridMultilevel"/>
    <w:tmpl w:val="E3F0085E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23"/>
  </w:num>
  <w:num w:numId="5">
    <w:abstractNumId w:val="16"/>
  </w:num>
  <w:num w:numId="6">
    <w:abstractNumId w:val="6"/>
  </w:num>
  <w:num w:numId="7">
    <w:abstractNumId w:val="14"/>
  </w:num>
  <w:num w:numId="8">
    <w:abstractNumId w:val="10"/>
  </w:num>
  <w:num w:numId="9">
    <w:abstractNumId w:val="0"/>
  </w:num>
  <w:num w:numId="10">
    <w:abstractNumId w:val="25"/>
  </w:num>
  <w:num w:numId="11">
    <w:abstractNumId w:val="18"/>
  </w:num>
  <w:num w:numId="12">
    <w:abstractNumId w:val="21"/>
  </w:num>
  <w:num w:numId="13">
    <w:abstractNumId w:val="24"/>
  </w:num>
  <w:num w:numId="14">
    <w:abstractNumId w:val="19"/>
  </w:num>
  <w:num w:numId="15">
    <w:abstractNumId w:val="5"/>
  </w:num>
  <w:num w:numId="16">
    <w:abstractNumId w:val="20"/>
  </w:num>
  <w:num w:numId="17">
    <w:abstractNumId w:val="12"/>
  </w:num>
  <w:num w:numId="18">
    <w:abstractNumId w:val="8"/>
  </w:num>
  <w:num w:numId="19">
    <w:abstractNumId w:val="7"/>
  </w:num>
  <w:num w:numId="20">
    <w:abstractNumId w:val="15"/>
  </w:num>
  <w:num w:numId="21">
    <w:abstractNumId w:val="9"/>
  </w:num>
  <w:num w:numId="22">
    <w:abstractNumId w:val="26"/>
  </w:num>
  <w:num w:numId="23">
    <w:abstractNumId w:val="3"/>
  </w:num>
  <w:num w:numId="24">
    <w:abstractNumId w:val="13"/>
  </w:num>
  <w:num w:numId="25">
    <w:abstractNumId w:val="2"/>
  </w:num>
  <w:num w:numId="26">
    <w:abstractNumId w:val="4"/>
  </w:num>
  <w:num w:numId="27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w">
    <w15:presenceInfo w15:providerId="None" w15:userId="Andre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8F"/>
    <w:rsid w:val="00002DCB"/>
    <w:rsid w:val="00020D2B"/>
    <w:rsid w:val="000467F3"/>
    <w:rsid w:val="000546D1"/>
    <w:rsid w:val="00073C15"/>
    <w:rsid w:val="00091BB1"/>
    <w:rsid w:val="00095386"/>
    <w:rsid w:val="000D007E"/>
    <w:rsid w:val="00152CAB"/>
    <w:rsid w:val="00157B42"/>
    <w:rsid w:val="0016187D"/>
    <w:rsid w:val="0016689F"/>
    <w:rsid w:val="0019078F"/>
    <w:rsid w:val="001A60E4"/>
    <w:rsid w:val="001C25E0"/>
    <w:rsid w:val="001C6A23"/>
    <w:rsid w:val="001C734D"/>
    <w:rsid w:val="001F616D"/>
    <w:rsid w:val="00213965"/>
    <w:rsid w:val="002C6762"/>
    <w:rsid w:val="002E22AB"/>
    <w:rsid w:val="00331F78"/>
    <w:rsid w:val="00352BD6"/>
    <w:rsid w:val="0035766D"/>
    <w:rsid w:val="003818C4"/>
    <w:rsid w:val="003B15E9"/>
    <w:rsid w:val="003C5006"/>
    <w:rsid w:val="003F4F6F"/>
    <w:rsid w:val="0049065A"/>
    <w:rsid w:val="004907D8"/>
    <w:rsid w:val="00495F07"/>
    <w:rsid w:val="004A0F45"/>
    <w:rsid w:val="004B2C85"/>
    <w:rsid w:val="004B37D4"/>
    <w:rsid w:val="004F76AB"/>
    <w:rsid w:val="004F78B9"/>
    <w:rsid w:val="005D7F17"/>
    <w:rsid w:val="006234A7"/>
    <w:rsid w:val="006261F3"/>
    <w:rsid w:val="0065013B"/>
    <w:rsid w:val="006714C0"/>
    <w:rsid w:val="006755CD"/>
    <w:rsid w:val="0067619E"/>
    <w:rsid w:val="0068631C"/>
    <w:rsid w:val="00687D7F"/>
    <w:rsid w:val="0074577B"/>
    <w:rsid w:val="00783D7D"/>
    <w:rsid w:val="007D36CF"/>
    <w:rsid w:val="007D4BBB"/>
    <w:rsid w:val="007E2606"/>
    <w:rsid w:val="007F037C"/>
    <w:rsid w:val="00803BFD"/>
    <w:rsid w:val="00826D88"/>
    <w:rsid w:val="00832CD4"/>
    <w:rsid w:val="008630A5"/>
    <w:rsid w:val="008961D5"/>
    <w:rsid w:val="008B0F55"/>
    <w:rsid w:val="008F63A9"/>
    <w:rsid w:val="00920588"/>
    <w:rsid w:val="0096249E"/>
    <w:rsid w:val="009955A7"/>
    <w:rsid w:val="009C2283"/>
    <w:rsid w:val="00A12866"/>
    <w:rsid w:val="00A86E46"/>
    <w:rsid w:val="00AE4E42"/>
    <w:rsid w:val="00AF6E7F"/>
    <w:rsid w:val="00B14457"/>
    <w:rsid w:val="00B21EE4"/>
    <w:rsid w:val="00B26EDD"/>
    <w:rsid w:val="00B67AF3"/>
    <w:rsid w:val="00B76299"/>
    <w:rsid w:val="00B7660D"/>
    <w:rsid w:val="00BA5263"/>
    <w:rsid w:val="00BE2848"/>
    <w:rsid w:val="00C04E93"/>
    <w:rsid w:val="00C22230"/>
    <w:rsid w:val="00C3111A"/>
    <w:rsid w:val="00C4228C"/>
    <w:rsid w:val="00C66259"/>
    <w:rsid w:val="00C80162"/>
    <w:rsid w:val="00CB179B"/>
    <w:rsid w:val="00CE284E"/>
    <w:rsid w:val="00D01641"/>
    <w:rsid w:val="00D675A3"/>
    <w:rsid w:val="00D717F6"/>
    <w:rsid w:val="00DE2B3E"/>
    <w:rsid w:val="00E075D7"/>
    <w:rsid w:val="00E24541"/>
    <w:rsid w:val="00E313F3"/>
    <w:rsid w:val="00E40107"/>
    <w:rsid w:val="00E724E8"/>
    <w:rsid w:val="00E803B0"/>
    <w:rsid w:val="00EC34B5"/>
    <w:rsid w:val="00EC6E3B"/>
    <w:rsid w:val="00ED11ED"/>
    <w:rsid w:val="00F27933"/>
    <w:rsid w:val="00F27CEA"/>
    <w:rsid w:val="00F40B1A"/>
    <w:rsid w:val="00F77155"/>
    <w:rsid w:val="00F82AE5"/>
    <w:rsid w:val="00FB14F6"/>
    <w:rsid w:val="00FC64CF"/>
    <w:rsid w:val="00FD4A63"/>
    <w:rsid w:val="00FD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5CDEBA"/>
  <w14:defaultImageDpi w14:val="300"/>
  <w15:docId w15:val="{2DFC545B-7F27-4DE1-9B86-1879C436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78F"/>
    <w:rPr>
      <w:kern w:val="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E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link w:val="Heading2Char"/>
    <w:uiPriority w:val="9"/>
    <w:qFormat/>
    <w:rsid w:val="00073C15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7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078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078F"/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07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07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078F"/>
    <w:rPr>
      <w:kern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7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78F"/>
    <w:rPr>
      <w:rFonts w:ascii="Lucida Grande" w:hAnsi="Lucida Grande" w:cs="Lucida Grande"/>
      <w:kern w:val="0"/>
      <w:sz w:val="18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73C15"/>
    <w:rPr>
      <w:rFonts w:ascii="Times" w:hAnsi="Times"/>
      <w:b/>
      <w:bCs/>
      <w:kern w:val="0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B26EDD"/>
    <w:rPr>
      <w:b/>
      <w:bCs/>
      <w:kern w:val="44"/>
      <w:sz w:val="44"/>
      <w:szCs w:val="4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26EDD"/>
    <w:rPr>
      <w:color w:val="800080" w:themeColor="followedHyperlink"/>
      <w:u w:val="single"/>
    </w:rPr>
  </w:style>
  <w:style w:type="paragraph" w:styleId="Date">
    <w:name w:val="Date"/>
    <w:basedOn w:val="Normal"/>
    <w:next w:val="Normal"/>
    <w:link w:val="DateChar"/>
    <w:uiPriority w:val="99"/>
    <w:unhideWhenUsed/>
    <w:rsid w:val="008961D5"/>
    <w:pPr>
      <w:ind w:leftChars="2500" w:left="100"/>
    </w:pPr>
    <w:rPr>
      <w:rFonts w:ascii="Times New Roman" w:hAnsi="Times New Roman" w:cs="Times New Roman"/>
    </w:rPr>
  </w:style>
  <w:style w:type="character" w:customStyle="1" w:styleId="DateChar">
    <w:name w:val="Date Char"/>
    <w:basedOn w:val="DefaultParagraphFont"/>
    <w:link w:val="Date"/>
    <w:uiPriority w:val="99"/>
    <w:rsid w:val="008961D5"/>
    <w:rPr>
      <w:rFonts w:ascii="Times New Roman" w:hAnsi="Times New Roman" w:cs="Times New Roman"/>
      <w:kern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28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28C"/>
    <w:rPr>
      <w:b/>
      <w:bCs/>
      <w:kern w:val="0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B67AF3"/>
  </w:style>
  <w:style w:type="character" w:styleId="PlaceholderText">
    <w:name w:val="Placeholder Text"/>
    <w:basedOn w:val="DefaultParagraphFont"/>
    <w:uiPriority w:val="99"/>
    <w:semiHidden/>
    <w:rsid w:val="007D36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hs.colorado.edu/resources/disinfectants-and-sterilization-metho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link.ucsd.edu/safety/research-lab/biosafety/decontamination/" TargetMode="External"/><Relationship Id="rId5" Type="http://schemas.openxmlformats.org/officeDocument/2006/relationships/hyperlink" Target="https://en.wikipedia.org/wiki/Benzalkonium_chlori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Jingyao Chen</dc:creator>
  <cp:lastModifiedBy>Andrew</cp:lastModifiedBy>
  <cp:revision>2</cp:revision>
  <dcterms:created xsi:type="dcterms:W3CDTF">2016-12-16T21:51:00Z</dcterms:created>
  <dcterms:modified xsi:type="dcterms:W3CDTF">2016-12-16T21:51:00Z</dcterms:modified>
</cp:coreProperties>
</file>